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5962" w:rsidRDefault="005305E3" w:rsidP="00E820CE">
      <w:pPr>
        <w:pStyle w:val="BodyText"/>
        <w:tabs>
          <w:tab w:val="left" w:pos="2552"/>
        </w:tabs>
      </w:pPr>
      <w:r>
        <w:t>E</w:t>
      </w:r>
      <w:r w:rsidR="009831C0">
        <w:t>NAV</w:t>
      </w:r>
      <w:r w:rsidR="00B20031">
        <w:t>1</w:t>
      </w:r>
      <w:r>
        <w:t>5</w:t>
      </w:r>
      <w:r w:rsidR="0092692B">
        <w:tab/>
      </w:r>
      <w:r w:rsidR="00A0389B">
        <w:t>In</w:t>
      </w:r>
      <w:r>
        <w:t>put</w:t>
      </w:r>
      <w:r w:rsidR="00A0389B">
        <w:t xml:space="preserve"> </w:t>
      </w:r>
      <w:r w:rsidR="001C44A3">
        <w:t>paper</w:t>
      </w:r>
    </w:p>
    <w:p w:rsidR="00A446C9" w:rsidRDefault="00A446C9" w:rsidP="00E820CE">
      <w:pPr>
        <w:pStyle w:val="BodyText"/>
        <w:tabs>
          <w:tab w:val="left" w:pos="2552"/>
        </w:tabs>
      </w:pPr>
      <w:r>
        <w:t>Agenda item</w:t>
      </w:r>
      <w:r w:rsidR="001C44A3">
        <w:tab/>
      </w:r>
      <w:r w:rsidR="00641D20">
        <w:t>10</w:t>
      </w:r>
      <w:bookmarkStart w:id="0" w:name="_GoBack"/>
      <w:bookmarkEnd w:id="0"/>
    </w:p>
    <w:p w:rsidR="005305E3" w:rsidRDefault="00A446C9" w:rsidP="00E820CE">
      <w:pPr>
        <w:pStyle w:val="BodyText"/>
        <w:tabs>
          <w:tab w:val="left" w:pos="2552"/>
        </w:tabs>
      </w:pPr>
      <w:r>
        <w:t>Task Number</w:t>
      </w:r>
      <w:r w:rsidR="001C44A3">
        <w:tab/>
      </w:r>
    </w:p>
    <w:p w:rsidR="00362CD9" w:rsidRDefault="00362CD9" w:rsidP="00E820CE">
      <w:pPr>
        <w:pStyle w:val="BodyText"/>
        <w:tabs>
          <w:tab w:val="left" w:pos="2552"/>
        </w:tabs>
      </w:pPr>
      <w:r>
        <w:t>Author(s)</w:t>
      </w:r>
      <w:r w:rsidR="00E820CE">
        <w:t xml:space="preserve"> / Submitter(s)</w:t>
      </w:r>
      <w:r>
        <w:tab/>
      </w:r>
      <w:r w:rsidR="007D5B74">
        <w:t>N Ward</w:t>
      </w:r>
    </w:p>
    <w:p w:rsidR="00A8237C" w:rsidRDefault="00A8237C" w:rsidP="00E820CE">
      <w:pPr>
        <w:pStyle w:val="BodyText"/>
        <w:tabs>
          <w:tab w:val="left" w:pos="2552"/>
        </w:tabs>
      </w:pPr>
    </w:p>
    <w:p w:rsidR="00A8237C" w:rsidRDefault="00A8237C" w:rsidP="00E820CE">
      <w:pPr>
        <w:pStyle w:val="BodyText"/>
        <w:tabs>
          <w:tab w:val="left" w:pos="2552"/>
        </w:tabs>
      </w:pPr>
    </w:p>
    <w:p w:rsidR="00A446C9" w:rsidRDefault="005305E3" w:rsidP="00A446C9">
      <w:pPr>
        <w:pStyle w:val="Title"/>
      </w:pPr>
      <w:r>
        <w:t xml:space="preserve">AIS </w:t>
      </w:r>
      <w:proofErr w:type="spellStart"/>
      <w:r>
        <w:t>AtoNs</w:t>
      </w:r>
      <w:proofErr w:type="spellEnd"/>
      <w:r w:rsidR="001B6151">
        <w:t xml:space="preserve"> </w:t>
      </w:r>
      <w:r>
        <w:t>–</w:t>
      </w:r>
      <w:r w:rsidR="001B6151">
        <w:t xml:space="preserve"> </w:t>
      </w:r>
      <w:r>
        <w:t>Revision of A-126</w:t>
      </w:r>
    </w:p>
    <w:p w:rsidR="00A446C9" w:rsidRDefault="00A446C9" w:rsidP="00A446C9">
      <w:pPr>
        <w:pStyle w:val="Heading1"/>
      </w:pPr>
      <w:r>
        <w:t>Summary</w:t>
      </w:r>
    </w:p>
    <w:p w:rsidR="005305E3" w:rsidRDefault="005305E3" w:rsidP="001B6151">
      <w:pPr>
        <w:pStyle w:val="Heading2"/>
        <w:numPr>
          <w:ilvl w:val="0"/>
          <w:numId w:val="0"/>
        </w:numPr>
        <w:rPr>
          <w:b w:val="0"/>
        </w:rPr>
      </w:pPr>
      <w:r>
        <w:rPr>
          <w:b w:val="0"/>
        </w:rPr>
        <w:t xml:space="preserve">IALA Recommendation A-126 on AIS </w:t>
      </w:r>
      <w:proofErr w:type="spellStart"/>
      <w:r>
        <w:rPr>
          <w:b w:val="0"/>
        </w:rPr>
        <w:t>AtoNs</w:t>
      </w:r>
      <w:proofErr w:type="spellEnd"/>
      <w:r>
        <w:rPr>
          <w:b w:val="0"/>
        </w:rPr>
        <w:t xml:space="preserve"> was last revised in 2011. In 2013 the IMO Sub Committee on Safety of Navigation at its 59</w:t>
      </w:r>
      <w:r w:rsidRPr="005305E3">
        <w:rPr>
          <w:b w:val="0"/>
          <w:vertAlign w:val="superscript"/>
        </w:rPr>
        <w:t>th</w:t>
      </w:r>
      <w:r>
        <w:rPr>
          <w:b w:val="0"/>
        </w:rPr>
        <w:t xml:space="preserve"> Session (NAV 59) a</w:t>
      </w:r>
      <w:r w:rsidR="00186920">
        <w:rPr>
          <w:b w:val="0"/>
        </w:rPr>
        <w:t>greed</w:t>
      </w:r>
      <w:r>
        <w:rPr>
          <w:b w:val="0"/>
        </w:rPr>
        <w:t xml:space="preserve"> a report on Policy and Symbols for AIS </w:t>
      </w:r>
      <w:proofErr w:type="spellStart"/>
      <w:r>
        <w:rPr>
          <w:b w:val="0"/>
        </w:rPr>
        <w:t>AtoNs</w:t>
      </w:r>
      <w:proofErr w:type="spellEnd"/>
      <w:r>
        <w:rPr>
          <w:b w:val="0"/>
        </w:rPr>
        <w:t xml:space="preserve">, which included removal of the term ‘synthetic’. The reason was that, to the mariner, only the terms ‘Real’ and ‘Virtual’ are significant. </w:t>
      </w:r>
    </w:p>
    <w:p w:rsidR="005305E3" w:rsidRDefault="005305E3" w:rsidP="001B6151">
      <w:pPr>
        <w:pStyle w:val="Heading2"/>
        <w:numPr>
          <w:ilvl w:val="0"/>
          <w:numId w:val="0"/>
        </w:numPr>
        <w:rPr>
          <w:b w:val="0"/>
        </w:rPr>
      </w:pPr>
      <w:r>
        <w:rPr>
          <w:b w:val="0"/>
        </w:rPr>
        <w:t xml:space="preserve">Recommendation A-126 uses the term synthetic in many </w:t>
      </w:r>
      <w:proofErr w:type="gramStart"/>
      <w:r>
        <w:rPr>
          <w:b w:val="0"/>
        </w:rPr>
        <w:t>places,</w:t>
      </w:r>
      <w:proofErr w:type="gramEnd"/>
      <w:r>
        <w:rPr>
          <w:b w:val="0"/>
        </w:rPr>
        <w:t xml:space="preserve"> therefore it will need to be revised, </w:t>
      </w:r>
      <w:r w:rsidR="00C32DE2">
        <w:rPr>
          <w:b w:val="0"/>
        </w:rPr>
        <w:t xml:space="preserve">as shown in the Annex, </w:t>
      </w:r>
      <w:r>
        <w:rPr>
          <w:b w:val="0"/>
        </w:rPr>
        <w:t>if it is to be consistent with the IMO Policy.</w:t>
      </w:r>
      <w:r w:rsidR="00186920">
        <w:rPr>
          <w:b w:val="0"/>
        </w:rPr>
        <w:t xml:space="preserve"> However, the method of providing an AIS AtoN at the location of a physical AtoN by AIS broadcast from another location (formerly known as synthetic) is still used and has relevance to the service provider, so it may be helpful to retain the guidance on this in another document, such as a guideline.</w:t>
      </w:r>
    </w:p>
    <w:p w:rsidR="00186920" w:rsidRDefault="00186920" w:rsidP="001B6151">
      <w:pPr>
        <w:pStyle w:val="Heading2"/>
        <w:numPr>
          <w:ilvl w:val="0"/>
          <w:numId w:val="0"/>
        </w:numPr>
        <w:rPr>
          <w:b w:val="0"/>
        </w:rPr>
      </w:pPr>
      <w:r>
        <w:rPr>
          <w:b w:val="0"/>
        </w:rPr>
        <w:t xml:space="preserve">Several IALA Members have begun to use </w:t>
      </w:r>
      <w:r w:rsidR="005305E3">
        <w:rPr>
          <w:b w:val="0"/>
        </w:rPr>
        <w:t xml:space="preserve">Virtual </w:t>
      </w:r>
      <w:proofErr w:type="spellStart"/>
      <w:r w:rsidR="005305E3">
        <w:rPr>
          <w:b w:val="0"/>
        </w:rPr>
        <w:t>AtoNs</w:t>
      </w:r>
      <w:proofErr w:type="spellEnd"/>
      <w:r>
        <w:rPr>
          <w:b w:val="0"/>
        </w:rPr>
        <w:t xml:space="preserve">, in a number of different ways, some not envisaged when the current documents were prepared. The IALA workshop on Virtual </w:t>
      </w:r>
      <w:proofErr w:type="spellStart"/>
      <w:r>
        <w:rPr>
          <w:b w:val="0"/>
        </w:rPr>
        <w:t>AtoNs</w:t>
      </w:r>
      <w:proofErr w:type="spellEnd"/>
      <w:r>
        <w:rPr>
          <w:b w:val="0"/>
        </w:rPr>
        <w:t xml:space="preserve"> was held in 2010 and it has been suggested that another workshop would be useful to discuss the developments in thinking and technology that have taken place since. This will probably be proposed by ARM, but ENAV would be expected to play an important part in it.</w:t>
      </w:r>
    </w:p>
    <w:p w:rsidR="001C44A3" w:rsidRDefault="00BD4E6F" w:rsidP="00B56BDF">
      <w:pPr>
        <w:pStyle w:val="Heading2"/>
      </w:pPr>
      <w:r>
        <w:t>Purpose</w:t>
      </w:r>
      <w:r w:rsidR="004D1D85">
        <w:t xml:space="preserve"> of the document</w:t>
      </w:r>
    </w:p>
    <w:p w:rsidR="00C32DE2" w:rsidRDefault="001B6151" w:rsidP="00E55927">
      <w:pPr>
        <w:pStyle w:val="BodyText"/>
      </w:pPr>
      <w:r>
        <w:t>T</w:t>
      </w:r>
      <w:r w:rsidR="00BD4E6F">
        <w:t xml:space="preserve">he Committee </w:t>
      </w:r>
      <w:r>
        <w:t xml:space="preserve">is invited to </w:t>
      </w:r>
      <w:r w:rsidR="00186920">
        <w:t>consider</w:t>
      </w:r>
      <w:r w:rsidR="00C32DE2">
        <w:t>:</w:t>
      </w:r>
    </w:p>
    <w:p w:rsidR="00C32DE2" w:rsidRDefault="00C32DE2" w:rsidP="00E55927">
      <w:pPr>
        <w:pStyle w:val="BodyText"/>
      </w:pPr>
      <w:r>
        <w:t>-</w:t>
      </w:r>
      <w:r w:rsidR="001B6151">
        <w:t xml:space="preserve"> </w:t>
      </w:r>
      <w:proofErr w:type="gramStart"/>
      <w:r w:rsidR="001B6151">
        <w:t>the</w:t>
      </w:r>
      <w:proofErr w:type="gramEnd"/>
      <w:r w:rsidR="001B6151">
        <w:t xml:space="preserve"> </w:t>
      </w:r>
      <w:r w:rsidR="00186920">
        <w:t>proposed revisions to Recommendation A-126</w:t>
      </w:r>
      <w:r>
        <w:t>, shown in the Annex;</w:t>
      </w:r>
    </w:p>
    <w:p w:rsidR="00C32DE2" w:rsidRDefault="00C32DE2" w:rsidP="00E55927">
      <w:pPr>
        <w:pStyle w:val="BodyText"/>
      </w:pPr>
      <w:r>
        <w:t xml:space="preserve">- </w:t>
      </w:r>
      <w:proofErr w:type="gramStart"/>
      <w:r>
        <w:t>whether</w:t>
      </w:r>
      <w:proofErr w:type="gramEnd"/>
      <w:r>
        <w:t xml:space="preserve"> there is a need to retain guidance on synthetic deployment of AIS AtoN;</w:t>
      </w:r>
    </w:p>
    <w:p w:rsidR="00C32DE2" w:rsidRDefault="00C32DE2" w:rsidP="00E55927">
      <w:pPr>
        <w:pStyle w:val="BodyText"/>
      </w:pPr>
      <w:r>
        <w:t xml:space="preserve">- </w:t>
      </w:r>
      <w:proofErr w:type="gramStart"/>
      <w:r>
        <w:t>the</w:t>
      </w:r>
      <w:proofErr w:type="gramEnd"/>
      <w:r>
        <w:t xml:space="preserve"> proposal for another IALA Workshop on Virtual </w:t>
      </w:r>
      <w:proofErr w:type="spellStart"/>
      <w:r>
        <w:t>AtoNs</w:t>
      </w:r>
      <w:proofErr w:type="spellEnd"/>
      <w:r>
        <w:t>.</w:t>
      </w:r>
    </w:p>
    <w:p w:rsidR="00B56BDF" w:rsidRDefault="00B56BDF" w:rsidP="00B56BDF">
      <w:pPr>
        <w:pStyle w:val="Heading2"/>
      </w:pPr>
      <w:r>
        <w:t>Related documents</w:t>
      </w:r>
    </w:p>
    <w:p w:rsidR="00E55927" w:rsidRDefault="00C32DE2" w:rsidP="00E55927">
      <w:pPr>
        <w:pStyle w:val="BodyText"/>
      </w:pPr>
      <w:proofErr w:type="gramStart"/>
      <w:r>
        <w:t>IALA Recommendations A.126 and O-143; IALA Guideline 1081</w:t>
      </w:r>
      <w:r w:rsidR="00E55927">
        <w:t>.</w:t>
      </w:r>
      <w:proofErr w:type="gramEnd"/>
    </w:p>
    <w:p w:rsidR="00C32DE2" w:rsidRDefault="00C32DE2">
      <w:r>
        <w:br w:type="page"/>
      </w:r>
    </w:p>
    <w:p w:rsidR="00C32DE2" w:rsidRPr="007235F8" w:rsidRDefault="00C32DE2" w:rsidP="00E55927">
      <w:pPr>
        <w:pStyle w:val="BodyText"/>
        <w:rPr>
          <w:b/>
          <w:rPrChange w:id="1" w:author="Nick Ward" w:date="2014-06-03T17:08:00Z">
            <w:rPr/>
          </w:rPrChange>
        </w:rPr>
      </w:pPr>
      <w:r w:rsidRPr="007235F8">
        <w:rPr>
          <w:b/>
          <w:rPrChange w:id="2" w:author="Nick Ward" w:date="2014-06-03T17:08:00Z">
            <w:rPr/>
          </w:rPrChange>
        </w:rPr>
        <w:lastRenderedPageBreak/>
        <w:t>ANNEX</w:t>
      </w:r>
    </w:p>
    <w:p w:rsidR="00C32DE2" w:rsidRDefault="00C32DE2" w:rsidP="00E55927">
      <w:pPr>
        <w:pStyle w:val="BodyText"/>
      </w:pPr>
      <w:r>
        <w:t>Suggested revisions to A-126</w:t>
      </w:r>
    </w:p>
    <w:p w:rsidR="009C4606" w:rsidRPr="009C4606" w:rsidRDefault="009C4606" w:rsidP="009C4606">
      <w:pPr>
        <w:autoSpaceDE w:val="0"/>
        <w:autoSpaceDN w:val="0"/>
        <w:adjustRightInd w:val="0"/>
        <w:rPr>
          <w:rFonts w:ascii="ArialMT" w:hAnsi="ArialMT" w:cs="ArialMT"/>
        </w:rPr>
      </w:pPr>
      <w:r w:rsidRPr="009C4606">
        <w:rPr>
          <w:rFonts w:ascii="ArialMT" w:hAnsi="ArialMT" w:cs="ArialMT"/>
        </w:rPr>
        <w:t>CONTENTS</w:t>
      </w:r>
    </w:p>
    <w:p w:rsidR="009C4606" w:rsidRPr="009C4606" w:rsidRDefault="009C4606" w:rsidP="009C4606">
      <w:pPr>
        <w:autoSpaceDE w:val="0"/>
        <w:autoSpaceDN w:val="0"/>
        <w:adjustRightInd w:val="0"/>
        <w:rPr>
          <w:rFonts w:ascii="ArialMT" w:hAnsi="ArialMT" w:cs="ArialMT"/>
        </w:rPr>
      </w:pPr>
    </w:p>
    <w:p w:rsidR="009C4606" w:rsidRPr="009C4606" w:rsidRDefault="009C4606" w:rsidP="009C4606">
      <w:pPr>
        <w:autoSpaceDE w:val="0"/>
        <w:autoSpaceDN w:val="0"/>
        <w:adjustRightInd w:val="0"/>
        <w:rPr>
          <w:rFonts w:ascii="ArialMT" w:hAnsi="ArialMT" w:cs="ArialMT"/>
        </w:rPr>
      </w:pPr>
      <w:r w:rsidRPr="009C4606">
        <w:rPr>
          <w:rFonts w:ascii="ArialMT" w:hAnsi="ArialMT" w:cs="ArialMT"/>
        </w:rPr>
        <w:t>4</w:t>
      </w:r>
      <w:r w:rsidRPr="009C4606">
        <w:rPr>
          <w:rFonts w:ascii="ArialMT" w:hAnsi="ArialMT" w:cs="ArialMT"/>
        </w:rPr>
        <w:tab/>
        <w:t xml:space="preserve">IMPLEMENTATION </w:t>
      </w:r>
      <w:r w:rsidRPr="009C4606">
        <w:rPr>
          <w:rFonts w:ascii="ArialMT" w:hAnsi="ArialMT" w:cs="ArialMT"/>
        </w:rPr>
        <w:tab/>
      </w:r>
      <w:r w:rsidRPr="009C4606">
        <w:rPr>
          <w:rFonts w:ascii="ArialMT" w:hAnsi="ArialMT" w:cs="ArialMT"/>
        </w:rPr>
        <w:tab/>
      </w:r>
      <w:r w:rsidRPr="009C4606">
        <w:rPr>
          <w:rFonts w:ascii="ArialMT" w:hAnsi="ArialMT" w:cs="ArialMT"/>
        </w:rPr>
        <w:tab/>
      </w:r>
      <w:r w:rsidRPr="009C4606">
        <w:rPr>
          <w:rFonts w:ascii="ArialMT" w:hAnsi="ArialMT" w:cs="ArialMT"/>
        </w:rPr>
        <w:tab/>
      </w:r>
      <w:r w:rsidRPr="009C4606">
        <w:rPr>
          <w:rFonts w:ascii="ArialMT" w:hAnsi="ArialMT" w:cs="ArialMT"/>
        </w:rPr>
        <w:tab/>
      </w:r>
      <w:r w:rsidRPr="009C4606">
        <w:rPr>
          <w:rFonts w:ascii="ArialMT" w:hAnsi="ArialMT" w:cs="ArialMT"/>
        </w:rPr>
        <w:tab/>
        <w:t>10</w:t>
      </w:r>
    </w:p>
    <w:p w:rsidR="009C4606" w:rsidRPr="009C4606" w:rsidRDefault="009C4606" w:rsidP="009C4606">
      <w:pPr>
        <w:autoSpaceDE w:val="0"/>
        <w:autoSpaceDN w:val="0"/>
        <w:adjustRightInd w:val="0"/>
        <w:ind w:firstLine="720"/>
        <w:rPr>
          <w:rFonts w:ascii="ArialMT" w:hAnsi="ArialMT" w:cs="ArialMT"/>
        </w:rPr>
      </w:pPr>
      <w:r w:rsidRPr="009C4606">
        <w:rPr>
          <w:rFonts w:ascii="ArialMT" w:hAnsi="ArialMT" w:cs="ArialMT"/>
        </w:rPr>
        <w:t>4.1</w:t>
      </w:r>
      <w:r w:rsidRPr="009C4606">
        <w:rPr>
          <w:rFonts w:ascii="ArialMT" w:hAnsi="ArialMT" w:cs="ArialMT"/>
        </w:rPr>
        <w:tab/>
        <w:t>AIS AtoN service availability definition</w:t>
      </w:r>
      <w:r w:rsidRPr="009C4606">
        <w:rPr>
          <w:rFonts w:ascii="ArialMT" w:hAnsi="ArialMT" w:cs="ArialMT"/>
        </w:rPr>
        <w:tab/>
      </w:r>
      <w:r w:rsidRPr="009C4606">
        <w:rPr>
          <w:rFonts w:ascii="ArialMT" w:hAnsi="ArialMT" w:cs="ArialMT"/>
        </w:rPr>
        <w:tab/>
        <w:t>10</w:t>
      </w:r>
    </w:p>
    <w:p w:rsidR="009C4606" w:rsidRPr="009C4606" w:rsidRDefault="009C4606" w:rsidP="009C4606">
      <w:pPr>
        <w:autoSpaceDE w:val="0"/>
        <w:autoSpaceDN w:val="0"/>
        <w:adjustRightInd w:val="0"/>
        <w:ind w:firstLine="720"/>
        <w:rPr>
          <w:rFonts w:ascii="ArialMT" w:hAnsi="ArialMT" w:cs="ArialMT"/>
        </w:rPr>
      </w:pPr>
      <w:r w:rsidRPr="009C4606">
        <w:rPr>
          <w:rFonts w:ascii="ArialMT" w:hAnsi="ArialMT" w:cs="ArialMT"/>
        </w:rPr>
        <w:t xml:space="preserve">4.2 </w:t>
      </w:r>
      <w:r w:rsidRPr="009C4606">
        <w:rPr>
          <w:rFonts w:ascii="ArialMT" w:hAnsi="ArialMT" w:cs="ArialMT"/>
        </w:rPr>
        <w:tab/>
        <w:t>Real</w:t>
      </w:r>
      <w:del w:id="3" w:author="Nick Ward" w:date="2014-05-19T12:15:00Z">
        <w:r w:rsidRPr="009C4606" w:rsidDel="00854DC3">
          <w:rPr>
            <w:rFonts w:ascii="ArialMT" w:hAnsi="ArialMT" w:cs="ArialMT"/>
          </w:rPr>
          <w:delText>, Synthetic,</w:delText>
        </w:r>
      </w:del>
      <w:r w:rsidRPr="009C4606">
        <w:rPr>
          <w:rFonts w:ascii="ArialMT" w:hAnsi="ArialMT" w:cs="ArialMT"/>
        </w:rPr>
        <w:t xml:space="preserve"> and Virtual AIS AtoN</w:t>
      </w:r>
      <w:r w:rsidRPr="009C4606">
        <w:rPr>
          <w:rFonts w:ascii="ArialMT" w:hAnsi="ArialMT" w:cs="ArialMT"/>
        </w:rPr>
        <w:tab/>
      </w:r>
      <w:r w:rsidRPr="009C4606">
        <w:rPr>
          <w:rFonts w:ascii="ArialMT" w:hAnsi="ArialMT" w:cs="ArialMT"/>
        </w:rPr>
        <w:tab/>
        <w:t>10</w:t>
      </w:r>
    </w:p>
    <w:p w:rsidR="009C4606" w:rsidRPr="009C4606" w:rsidRDefault="009C4606" w:rsidP="009C4606">
      <w:pPr>
        <w:autoSpaceDE w:val="0"/>
        <w:autoSpaceDN w:val="0"/>
        <w:adjustRightInd w:val="0"/>
        <w:ind w:left="720" w:firstLine="720"/>
        <w:rPr>
          <w:rFonts w:ascii="Calibri" w:hAnsi="Calibri"/>
        </w:rPr>
      </w:pPr>
      <w:r w:rsidRPr="009C4606">
        <w:rPr>
          <w:rFonts w:ascii="Calibri" w:hAnsi="Calibri"/>
        </w:rPr>
        <w:t>4.2.1 Real AIS AtoN</w:t>
      </w:r>
      <w:r w:rsidRPr="009C4606">
        <w:rPr>
          <w:rFonts w:ascii="Calibri" w:hAnsi="Calibri"/>
        </w:rPr>
        <w:tab/>
      </w:r>
      <w:r w:rsidRPr="009C4606">
        <w:rPr>
          <w:rFonts w:ascii="Calibri" w:hAnsi="Calibri"/>
        </w:rPr>
        <w:tab/>
      </w:r>
      <w:r w:rsidRPr="009C4606">
        <w:rPr>
          <w:rFonts w:ascii="Calibri" w:hAnsi="Calibri"/>
        </w:rPr>
        <w:tab/>
      </w:r>
      <w:r w:rsidRPr="009C4606">
        <w:rPr>
          <w:rFonts w:ascii="Calibri" w:hAnsi="Calibri"/>
        </w:rPr>
        <w:tab/>
      </w:r>
      <w:r w:rsidRPr="009C4606">
        <w:rPr>
          <w:rFonts w:ascii="Calibri" w:hAnsi="Calibri"/>
        </w:rPr>
        <w:tab/>
        <w:t>10</w:t>
      </w:r>
    </w:p>
    <w:p w:rsidR="009C4606" w:rsidRPr="009C4606" w:rsidDel="00854DC3" w:rsidRDefault="009C4606" w:rsidP="009C4606">
      <w:pPr>
        <w:autoSpaceDE w:val="0"/>
        <w:autoSpaceDN w:val="0"/>
        <w:adjustRightInd w:val="0"/>
        <w:ind w:left="720" w:firstLine="720"/>
        <w:rPr>
          <w:del w:id="4" w:author="Nick Ward" w:date="2014-05-19T12:15:00Z"/>
          <w:rFonts w:ascii="Calibri" w:hAnsi="Calibri"/>
        </w:rPr>
      </w:pPr>
      <w:del w:id="5" w:author="Nick Ward" w:date="2014-05-19T12:15:00Z">
        <w:r w:rsidRPr="009C4606">
          <w:rPr>
            <w:rFonts w:ascii="Calibri" w:hAnsi="Calibri"/>
          </w:rPr>
          <w:delText>4.2.2</w:delText>
        </w:r>
        <w:r w:rsidRPr="009C4606" w:rsidDel="00854DC3">
          <w:rPr>
            <w:rFonts w:ascii="Calibri" w:hAnsi="Calibri"/>
          </w:rPr>
          <w:delText xml:space="preserve"> Synthetic AIS AtoN</w:delText>
        </w:r>
        <w:r w:rsidRPr="009C4606" w:rsidDel="00854DC3">
          <w:rPr>
            <w:rFonts w:ascii="Calibri" w:hAnsi="Calibri"/>
          </w:rPr>
          <w:tab/>
        </w:r>
        <w:r w:rsidRPr="009C4606" w:rsidDel="00854DC3">
          <w:rPr>
            <w:rFonts w:ascii="Calibri" w:hAnsi="Calibri"/>
          </w:rPr>
          <w:tab/>
        </w:r>
        <w:r w:rsidRPr="009C4606" w:rsidDel="00854DC3">
          <w:rPr>
            <w:rFonts w:ascii="Calibri" w:hAnsi="Calibri"/>
          </w:rPr>
          <w:tab/>
        </w:r>
        <w:r w:rsidRPr="009C4606" w:rsidDel="00854DC3">
          <w:rPr>
            <w:rFonts w:ascii="Calibri" w:hAnsi="Calibri"/>
          </w:rPr>
          <w:tab/>
          <w:delText>11</w:delText>
        </w:r>
      </w:del>
    </w:p>
    <w:p w:rsidR="009C4606" w:rsidRPr="009C4606" w:rsidRDefault="009C4606" w:rsidP="009C4606">
      <w:pPr>
        <w:autoSpaceDE w:val="0"/>
        <w:autoSpaceDN w:val="0"/>
        <w:adjustRightInd w:val="0"/>
        <w:ind w:left="720" w:firstLine="720"/>
        <w:rPr>
          <w:rFonts w:ascii="Calibri" w:hAnsi="Calibri"/>
        </w:rPr>
      </w:pPr>
      <w:r w:rsidRPr="009C4606" w:rsidDel="00854DC3">
        <w:rPr>
          <w:rFonts w:ascii="Calibri" w:hAnsi="Calibri"/>
        </w:rPr>
        <w:t>4.2.3</w:t>
      </w:r>
      <w:r w:rsidRPr="009C4606">
        <w:rPr>
          <w:rFonts w:ascii="Calibri" w:hAnsi="Calibri"/>
        </w:rPr>
        <w:t xml:space="preserve"> Virtual AIS AtoN</w:t>
      </w:r>
      <w:r w:rsidRPr="009C4606">
        <w:rPr>
          <w:rFonts w:ascii="Calibri" w:hAnsi="Calibri"/>
        </w:rPr>
        <w:tab/>
      </w:r>
      <w:r w:rsidRPr="009C4606">
        <w:rPr>
          <w:rFonts w:ascii="Calibri" w:hAnsi="Calibri"/>
        </w:rPr>
        <w:tab/>
      </w:r>
      <w:r w:rsidRPr="009C4606">
        <w:rPr>
          <w:rFonts w:ascii="Calibri" w:hAnsi="Calibri"/>
        </w:rPr>
        <w:tab/>
      </w:r>
      <w:r w:rsidRPr="009C4606">
        <w:rPr>
          <w:rFonts w:ascii="Calibri" w:hAnsi="Calibri"/>
        </w:rPr>
        <w:tab/>
      </w:r>
      <w:r w:rsidRPr="009C4606">
        <w:rPr>
          <w:rFonts w:ascii="Calibri" w:hAnsi="Calibri"/>
        </w:rPr>
        <w:tab/>
        <w:t>11</w:t>
      </w:r>
    </w:p>
    <w:p w:rsidR="009C4606" w:rsidRPr="009C4606" w:rsidRDefault="009C4606" w:rsidP="009C4606">
      <w:pPr>
        <w:autoSpaceDE w:val="0"/>
        <w:autoSpaceDN w:val="0"/>
        <w:adjustRightInd w:val="0"/>
        <w:ind w:firstLine="720"/>
        <w:rPr>
          <w:rFonts w:ascii="ArialMT" w:hAnsi="ArialMT" w:cs="ArialMT"/>
        </w:rPr>
      </w:pPr>
      <w:r w:rsidRPr="009C4606">
        <w:rPr>
          <w:rFonts w:ascii="ArialMT" w:hAnsi="ArialMT" w:cs="ArialMT"/>
        </w:rPr>
        <w:t xml:space="preserve">4.3 MMSI numbers for AIS AtoN </w:t>
      </w:r>
      <w:r w:rsidRPr="009C4606">
        <w:rPr>
          <w:rFonts w:ascii="ArialMT" w:hAnsi="ArialMT" w:cs="ArialMT"/>
        </w:rPr>
        <w:tab/>
      </w:r>
      <w:r w:rsidRPr="009C4606">
        <w:rPr>
          <w:rFonts w:ascii="ArialMT" w:hAnsi="ArialMT" w:cs="ArialMT"/>
        </w:rPr>
        <w:tab/>
      </w:r>
      <w:r w:rsidRPr="009C4606">
        <w:rPr>
          <w:rFonts w:ascii="ArialMT" w:hAnsi="ArialMT" w:cs="ArialMT"/>
        </w:rPr>
        <w:tab/>
      </w:r>
      <w:r w:rsidRPr="009C4606">
        <w:rPr>
          <w:rFonts w:ascii="ArialMT" w:hAnsi="ArialMT" w:cs="ArialMT"/>
        </w:rPr>
        <w:tab/>
        <w:t>11</w:t>
      </w:r>
    </w:p>
    <w:p w:rsidR="009C4606" w:rsidRPr="009C4606" w:rsidRDefault="009C4606" w:rsidP="009C4606">
      <w:pPr>
        <w:autoSpaceDE w:val="0"/>
        <w:autoSpaceDN w:val="0"/>
        <w:adjustRightInd w:val="0"/>
        <w:ind w:left="720" w:firstLine="720"/>
        <w:rPr>
          <w:rFonts w:ascii="Calibri" w:hAnsi="Calibri"/>
        </w:rPr>
      </w:pPr>
      <w:r w:rsidRPr="009C4606">
        <w:rPr>
          <w:rFonts w:ascii="Calibri" w:hAnsi="Calibri"/>
        </w:rPr>
        <w:t xml:space="preserve">4.3.1 MMSI numbers for all AIS AtoN </w:t>
      </w:r>
      <w:r w:rsidRPr="009C4606">
        <w:rPr>
          <w:rFonts w:ascii="Calibri" w:hAnsi="Calibri"/>
        </w:rPr>
        <w:tab/>
      </w:r>
      <w:r w:rsidRPr="009C4606">
        <w:rPr>
          <w:rFonts w:ascii="Calibri" w:hAnsi="Calibri"/>
        </w:rPr>
        <w:tab/>
      </w:r>
      <w:r w:rsidRPr="009C4606">
        <w:rPr>
          <w:rFonts w:ascii="Calibri" w:hAnsi="Calibri"/>
        </w:rPr>
        <w:tab/>
        <w:t>11</w:t>
      </w:r>
    </w:p>
    <w:p w:rsidR="009C4606" w:rsidRPr="009C4606" w:rsidRDefault="009C4606" w:rsidP="009C4606">
      <w:pPr>
        <w:autoSpaceDE w:val="0"/>
        <w:autoSpaceDN w:val="0"/>
        <w:adjustRightInd w:val="0"/>
        <w:ind w:left="720" w:firstLine="720"/>
        <w:rPr>
          <w:rFonts w:ascii="Calibri" w:hAnsi="Calibri"/>
        </w:rPr>
      </w:pPr>
      <w:r w:rsidRPr="009C4606">
        <w:rPr>
          <w:rFonts w:ascii="Calibri" w:hAnsi="Calibri"/>
        </w:rPr>
        <w:t xml:space="preserve">4.3.2 MMSI numbers for </w:t>
      </w:r>
      <w:del w:id="6" w:author="Nick Ward" w:date="2014-05-19T12:15:00Z">
        <w:r w:rsidRPr="009C4606" w:rsidDel="00854DC3">
          <w:rPr>
            <w:rFonts w:ascii="Calibri" w:hAnsi="Calibri"/>
          </w:rPr>
          <w:delText xml:space="preserve">Synthetic and </w:delText>
        </w:r>
      </w:del>
      <w:r w:rsidRPr="009C4606">
        <w:rPr>
          <w:rFonts w:ascii="Calibri" w:hAnsi="Calibri"/>
        </w:rPr>
        <w:t xml:space="preserve">Virtual AIS AtoN </w:t>
      </w:r>
      <w:r w:rsidRPr="009C4606">
        <w:rPr>
          <w:rFonts w:ascii="Calibri" w:hAnsi="Calibri"/>
        </w:rPr>
        <w:tab/>
        <w:t>11</w:t>
      </w:r>
    </w:p>
    <w:p w:rsidR="009C4606" w:rsidRPr="009C4606" w:rsidRDefault="009C4606" w:rsidP="009C4606">
      <w:pPr>
        <w:autoSpaceDE w:val="0"/>
        <w:autoSpaceDN w:val="0"/>
        <w:adjustRightInd w:val="0"/>
        <w:ind w:left="720" w:firstLine="720"/>
        <w:rPr>
          <w:rFonts w:cs="Arial"/>
          <w:b/>
          <w:bCs/>
        </w:rPr>
      </w:pPr>
      <w:r w:rsidRPr="009C4606">
        <w:rPr>
          <w:rFonts w:ascii="Calibri" w:hAnsi="Calibri"/>
        </w:rPr>
        <w:t xml:space="preserve">4.3.3 FATDMA Reservations </w:t>
      </w:r>
      <w:r w:rsidRPr="009C4606">
        <w:rPr>
          <w:rFonts w:ascii="Calibri" w:hAnsi="Calibri"/>
        </w:rPr>
        <w:tab/>
      </w:r>
      <w:r w:rsidRPr="009C4606">
        <w:rPr>
          <w:rFonts w:ascii="Calibri" w:hAnsi="Calibri"/>
        </w:rPr>
        <w:tab/>
      </w:r>
      <w:r w:rsidRPr="009C4606">
        <w:rPr>
          <w:rFonts w:ascii="Calibri" w:hAnsi="Calibri"/>
        </w:rPr>
        <w:tab/>
      </w:r>
      <w:r w:rsidRPr="009C4606">
        <w:rPr>
          <w:rFonts w:ascii="Calibri" w:hAnsi="Calibri"/>
        </w:rPr>
        <w:tab/>
        <w:t>12</w:t>
      </w:r>
    </w:p>
    <w:p w:rsidR="00C32DE2" w:rsidRDefault="00C32DE2" w:rsidP="00E55927">
      <w:pPr>
        <w:pStyle w:val="BodyText"/>
      </w:pPr>
    </w:p>
    <w:p w:rsidR="009C4606" w:rsidRPr="009C4606" w:rsidRDefault="009C4606" w:rsidP="009C4606">
      <w:pPr>
        <w:autoSpaceDE w:val="0"/>
        <w:autoSpaceDN w:val="0"/>
        <w:adjustRightInd w:val="0"/>
        <w:spacing w:after="120"/>
        <w:rPr>
          <w:rFonts w:cs="Arial"/>
          <w:b/>
          <w:bCs/>
        </w:rPr>
      </w:pPr>
      <w:r w:rsidRPr="009C4606">
        <w:rPr>
          <w:rFonts w:cs="Arial"/>
          <w:b/>
          <w:bCs/>
        </w:rPr>
        <w:t>4.2 Real</w:t>
      </w:r>
      <w:del w:id="7" w:author="Nick Ward" w:date="2014-05-20T17:14:00Z">
        <w:r w:rsidRPr="009C4606" w:rsidDel="005C7971">
          <w:rPr>
            <w:rFonts w:cs="Arial"/>
            <w:b/>
            <w:bCs/>
          </w:rPr>
          <w:delText xml:space="preserve">, </w:delText>
        </w:r>
        <w:r w:rsidDel="005C7971">
          <w:rPr>
            <w:rFonts w:cs="Arial"/>
            <w:b/>
            <w:bCs/>
          </w:rPr>
          <w:delText>S</w:delText>
        </w:r>
        <w:r w:rsidRPr="009C4606" w:rsidDel="005C7971">
          <w:rPr>
            <w:rFonts w:cs="Arial"/>
            <w:b/>
            <w:bCs/>
          </w:rPr>
          <w:delText>ynthetic,</w:delText>
        </w:r>
      </w:del>
      <w:r w:rsidRPr="009C4606">
        <w:rPr>
          <w:rFonts w:cs="Arial"/>
          <w:b/>
          <w:bCs/>
        </w:rPr>
        <w:t xml:space="preserve"> and Virtual AIS AtoN</w:t>
      </w:r>
    </w:p>
    <w:p w:rsidR="009C4606" w:rsidRPr="009C4606" w:rsidRDefault="009C4606" w:rsidP="009C4606">
      <w:pPr>
        <w:autoSpaceDE w:val="0"/>
        <w:autoSpaceDN w:val="0"/>
        <w:adjustRightInd w:val="0"/>
        <w:spacing w:after="120"/>
        <w:rPr>
          <w:rFonts w:ascii="ArialMT" w:hAnsi="ArialMT" w:cs="ArialMT"/>
        </w:rPr>
      </w:pPr>
      <w:r w:rsidRPr="009C4606">
        <w:rPr>
          <w:rFonts w:ascii="ArialMT" w:hAnsi="ArialMT" w:cs="ArialMT"/>
        </w:rPr>
        <w:t xml:space="preserve">An AIS AtoN can be implemented in </w:t>
      </w:r>
      <w:ins w:id="8" w:author="Nick Ward" w:date="2014-05-20T17:14:00Z">
        <w:r w:rsidR="005C7971">
          <w:rPr>
            <w:rFonts w:ascii="ArialMT" w:hAnsi="ArialMT" w:cs="ArialMT"/>
          </w:rPr>
          <w:t>two</w:t>
        </w:r>
      </w:ins>
      <w:del w:id="9" w:author="Nick Ward" w:date="2014-05-20T17:14:00Z">
        <w:r w:rsidRPr="009C4606" w:rsidDel="005C7971">
          <w:rPr>
            <w:rFonts w:ascii="ArialMT" w:hAnsi="ArialMT" w:cs="ArialMT"/>
          </w:rPr>
          <w:delText>three</w:delText>
        </w:r>
      </w:del>
      <w:r w:rsidRPr="009C4606">
        <w:rPr>
          <w:rFonts w:ascii="ArialMT" w:hAnsi="ArialMT" w:cs="ArialMT"/>
        </w:rPr>
        <w:t xml:space="preserve"> ways, Real</w:t>
      </w:r>
      <w:del w:id="10" w:author="Nick Ward" w:date="2014-05-20T17:14:00Z">
        <w:r w:rsidRPr="009C4606" w:rsidDel="005C7971">
          <w:rPr>
            <w:rFonts w:ascii="ArialMT" w:hAnsi="ArialMT" w:cs="ArialMT"/>
          </w:rPr>
          <w:delText>, Synthetic,</w:delText>
        </w:r>
      </w:del>
      <w:r w:rsidRPr="009C4606">
        <w:rPr>
          <w:rFonts w:ascii="ArialMT" w:hAnsi="ArialMT" w:cs="ArialMT"/>
        </w:rPr>
        <w:t xml:space="preserve"> and Virtual.</w:t>
      </w:r>
    </w:p>
    <w:p w:rsidR="009C4606" w:rsidRPr="009C4606" w:rsidRDefault="009C4606" w:rsidP="009C4606">
      <w:pPr>
        <w:autoSpaceDE w:val="0"/>
        <w:autoSpaceDN w:val="0"/>
        <w:adjustRightInd w:val="0"/>
        <w:spacing w:after="120"/>
        <w:rPr>
          <w:rFonts w:ascii="ArialMT" w:hAnsi="ArialMT" w:cs="ArialMT"/>
        </w:rPr>
      </w:pPr>
      <w:r w:rsidRPr="009C4606">
        <w:rPr>
          <w:rFonts w:ascii="ArialMT" w:hAnsi="ArialMT" w:cs="ArialMT"/>
        </w:rPr>
        <w:t>For Virtual AIS AtoN reference should be made to IALA Recommendation O-143, and to IALA Guideline 1081.</w:t>
      </w:r>
    </w:p>
    <w:p w:rsidR="009C4606" w:rsidRPr="009C4606" w:rsidRDefault="009C4606" w:rsidP="009C4606">
      <w:pPr>
        <w:autoSpaceDE w:val="0"/>
        <w:autoSpaceDN w:val="0"/>
        <w:adjustRightInd w:val="0"/>
        <w:spacing w:after="120"/>
        <w:rPr>
          <w:rFonts w:ascii="ArialMT" w:hAnsi="ArialMT" w:cs="ArialMT"/>
        </w:rPr>
      </w:pPr>
      <w:r w:rsidRPr="009C4606">
        <w:rPr>
          <w:rFonts w:ascii="ArialMT" w:hAnsi="ArialMT" w:cs="ArialMT"/>
        </w:rPr>
        <w:t>4.2.1 Real AIS AtoN</w:t>
      </w:r>
    </w:p>
    <w:p w:rsidR="009C4606" w:rsidRPr="009C4606" w:rsidRDefault="009C4606" w:rsidP="009C4606">
      <w:pPr>
        <w:autoSpaceDE w:val="0"/>
        <w:autoSpaceDN w:val="0"/>
        <w:adjustRightInd w:val="0"/>
        <w:spacing w:after="120"/>
        <w:rPr>
          <w:rFonts w:ascii="ArialMT" w:hAnsi="ArialMT" w:cs="ArialMT"/>
        </w:rPr>
      </w:pPr>
      <w:r w:rsidRPr="009C4606">
        <w:rPr>
          <w:rFonts w:ascii="ArialMT" w:hAnsi="ArialMT" w:cs="ArialMT"/>
        </w:rPr>
        <w:t>A Real AIS AtoN Station is an AIS station located on an AtoN that physically exists</w:t>
      </w:r>
      <w:ins w:id="11" w:author="Nick Ward" w:date="2014-06-03T17:10:00Z">
        <w:r w:rsidR="007235F8">
          <w:rPr>
            <w:rFonts w:ascii="ArialMT" w:hAnsi="ArialMT" w:cs="ArialMT"/>
          </w:rPr>
          <w:t xml:space="preserve">, or broadcast from another location, but appearing </w:t>
        </w:r>
      </w:ins>
      <w:ins w:id="12" w:author="Nick Ward" w:date="2014-06-03T17:11:00Z">
        <w:r w:rsidR="007235F8">
          <w:rPr>
            <w:rFonts w:ascii="ArialMT" w:hAnsi="ArialMT" w:cs="ArialMT"/>
          </w:rPr>
          <w:t xml:space="preserve">on a display </w:t>
        </w:r>
      </w:ins>
      <w:ins w:id="13" w:author="Nick Ward" w:date="2014-06-03T17:10:00Z">
        <w:r w:rsidR="007235F8">
          <w:rPr>
            <w:rFonts w:ascii="ArialMT" w:hAnsi="ArialMT" w:cs="ArialMT"/>
          </w:rPr>
          <w:t>at the location of a physical AtoN.</w:t>
        </w:r>
      </w:ins>
    </w:p>
    <w:p w:rsidR="009C4606" w:rsidRPr="009C4606" w:rsidDel="005C7971" w:rsidRDefault="009C4606" w:rsidP="005C7971">
      <w:pPr>
        <w:autoSpaceDE w:val="0"/>
        <w:autoSpaceDN w:val="0"/>
        <w:adjustRightInd w:val="0"/>
        <w:spacing w:after="120"/>
        <w:rPr>
          <w:del w:id="14" w:author="Nick Ward" w:date="2014-05-20T17:15:00Z"/>
          <w:rFonts w:ascii="ArialMT" w:hAnsi="ArialMT" w:cs="ArialMT"/>
        </w:rPr>
      </w:pPr>
      <w:r w:rsidRPr="009C4606">
        <w:rPr>
          <w:rFonts w:ascii="ArialMT" w:hAnsi="ArialMT" w:cs="ArialMT"/>
        </w:rPr>
        <w:t xml:space="preserve">4.2.2 </w:t>
      </w:r>
      <w:del w:id="15" w:author="Nick Ward" w:date="2014-05-20T17:15:00Z">
        <w:r w:rsidRPr="009C4606" w:rsidDel="005C7971">
          <w:rPr>
            <w:rFonts w:ascii="ArialMT" w:hAnsi="ArialMT" w:cs="ArialMT"/>
          </w:rPr>
          <w:delText>Synthetic AIS AtoN</w:delText>
        </w:r>
      </w:del>
    </w:p>
    <w:p w:rsidR="009C4606" w:rsidRPr="009C4606" w:rsidDel="005C7971" w:rsidRDefault="009C4606">
      <w:pPr>
        <w:autoSpaceDE w:val="0"/>
        <w:autoSpaceDN w:val="0"/>
        <w:adjustRightInd w:val="0"/>
        <w:spacing w:after="120"/>
        <w:rPr>
          <w:del w:id="16" w:author="Nick Ward" w:date="2014-05-20T17:15:00Z"/>
          <w:rFonts w:ascii="ArialMT" w:hAnsi="ArialMT" w:cs="ArialMT"/>
        </w:rPr>
      </w:pPr>
      <w:del w:id="17" w:author="Nick Ward" w:date="2014-05-20T17:15:00Z">
        <w:r w:rsidRPr="009C4606" w:rsidDel="005C7971">
          <w:rPr>
            <w:rFonts w:ascii="ArialMT" w:hAnsi="ArialMT" w:cs="ArialMT"/>
          </w:rPr>
          <w:delText>A Synthetic AIS AtoN is where Message 21 is transmitted from an AIS station located remotely from the AtoN.</w:delText>
        </w:r>
      </w:del>
    </w:p>
    <w:p w:rsidR="009C4606" w:rsidRPr="009C4606" w:rsidDel="005C7971" w:rsidRDefault="009C4606">
      <w:pPr>
        <w:autoSpaceDE w:val="0"/>
        <w:autoSpaceDN w:val="0"/>
        <w:adjustRightInd w:val="0"/>
        <w:spacing w:after="120"/>
        <w:rPr>
          <w:del w:id="18" w:author="Nick Ward" w:date="2014-05-20T17:15:00Z"/>
          <w:rFonts w:ascii="ArialMT" w:hAnsi="ArialMT" w:cs="ArialMT"/>
        </w:rPr>
      </w:pPr>
      <w:del w:id="19" w:author="Nick Ward" w:date="2014-05-20T17:15:00Z">
        <w:r w:rsidRPr="009C4606" w:rsidDel="005C7971">
          <w:rPr>
            <w:rFonts w:ascii="ArialMT" w:hAnsi="ArialMT" w:cs="ArialMT"/>
          </w:rPr>
          <w:delText>IEC62320-2 states that ‘for Synthetic AIS AtoN messages, the repeat indicator field shall be set to 1, 2, or 3 to signify that the message is transmitted from a position other than that provided in the message’.</w:delText>
        </w:r>
      </w:del>
    </w:p>
    <w:p w:rsidR="009C4606" w:rsidRPr="009C4606" w:rsidDel="005C7971" w:rsidRDefault="009C4606">
      <w:pPr>
        <w:autoSpaceDE w:val="0"/>
        <w:autoSpaceDN w:val="0"/>
        <w:adjustRightInd w:val="0"/>
        <w:spacing w:after="120"/>
        <w:rPr>
          <w:del w:id="20" w:author="Nick Ward" w:date="2014-05-20T17:15:00Z"/>
          <w:rFonts w:ascii="ArialMT" w:hAnsi="ArialMT" w:cs="ArialMT"/>
        </w:rPr>
      </w:pPr>
      <w:del w:id="21" w:author="Nick Ward" w:date="2014-05-20T17:15:00Z">
        <w:r w:rsidRPr="009C4606" w:rsidDel="005C7971">
          <w:rPr>
            <w:rFonts w:ascii="ArialMT" w:hAnsi="ArialMT" w:cs="ArialMT"/>
          </w:rPr>
          <w:delText>There are 2 types of Synthetic AIS AtoN, ‘Monitored Synthetic AIS AtoN’ and ‘Predicted Synthetic AIS AtoN’.</w:delText>
        </w:r>
      </w:del>
    </w:p>
    <w:p w:rsidR="009C4606" w:rsidRPr="009C4606" w:rsidDel="005C7971" w:rsidRDefault="009C4606">
      <w:pPr>
        <w:autoSpaceDE w:val="0"/>
        <w:autoSpaceDN w:val="0"/>
        <w:adjustRightInd w:val="0"/>
        <w:spacing w:after="120"/>
        <w:rPr>
          <w:del w:id="22" w:author="Nick Ward" w:date="2014-05-20T17:15:00Z"/>
          <w:rFonts w:ascii="ArialMT" w:hAnsi="ArialMT" w:cs="ArialMT"/>
        </w:rPr>
      </w:pPr>
      <w:del w:id="23" w:author="Nick Ward" w:date="2014-05-20T17:15:00Z">
        <w:r w:rsidRPr="009C4606" w:rsidDel="005C7971">
          <w:rPr>
            <w:rFonts w:ascii="ArialMT" w:hAnsi="ArialMT" w:cs="ArialMT"/>
          </w:rPr>
          <w:delText>4.2.2.1 Monitored Synthetic AIS AtoN</w:delText>
        </w:r>
      </w:del>
    </w:p>
    <w:p w:rsidR="009C4606" w:rsidRPr="009C4606" w:rsidDel="005C7971" w:rsidRDefault="009C4606">
      <w:pPr>
        <w:autoSpaceDE w:val="0"/>
        <w:autoSpaceDN w:val="0"/>
        <w:adjustRightInd w:val="0"/>
        <w:spacing w:after="120"/>
        <w:rPr>
          <w:del w:id="24" w:author="Nick Ward" w:date="2014-05-20T17:15:00Z"/>
          <w:rFonts w:ascii="ArialMT" w:hAnsi="ArialMT" w:cs="ArialMT"/>
        </w:rPr>
        <w:pPrChange w:id="25" w:author="Nick Ward" w:date="2014-05-20T17:15:00Z">
          <w:pPr>
            <w:autoSpaceDE w:val="0"/>
            <w:autoSpaceDN w:val="0"/>
            <w:adjustRightInd w:val="0"/>
          </w:pPr>
        </w:pPrChange>
      </w:pPr>
      <w:del w:id="26" w:author="Nick Ward" w:date="2014-05-20T17:15:00Z">
        <w:r w:rsidRPr="009C4606" w:rsidDel="005C7971">
          <w:rPr>
            <w:rFonts w:ascii="ArialMT" w:hAnsi="ArialMT" w:cs="ArialMT"/>
          </w:rPr>
          <w:delText>A ‘Monitored Synthetic AIS AtoN’ is transmitted as a message 21 from an AIS Station that is</w:delText>
        </w:r>
      </w:del>
    </w:p>
    <w:p w:rsidR="009C4606" w:rsidRPr="009C4606" w:rsidDel="005C7971" w:rsidRDefault="009C4606" w:rsidP="005C7971">
      <w:pPr>
        <w:autoSpaceDE w:val="0"/>
        <w:autoSpaceDN w:val="0"/>
        <w:adjustRightInd w:val="0"/>
        <w:spacing w:after="120"/>
        <w:rPr>
          <w:del w:id="27" w:author="Nick Ward" w:date="2014-05-20T17:15:00Z"/>
          <w:rFonts w:ascii="ArialMT" w:hAnsi="ArialMT" w:cs="ArialMT"/>
        </w:rPr>
      </w:pPr>
      <w:del w:id="28" w:author="Nick Ward" w:date="2014-05-20T17:15:00Z">
        <w:r w:rsidRPr="009C4606" w:rsidDel="005C7971">
          <w:rPr>
            <w:rFonts w:ascii="ArialMT" w:hAnsi="ArialMT" w:cs="ArialMT"/>
          </w:rPr>
          <w:delText>located remotely from the AtoN. The AtoN physically exists and there is a communication link between the AIS Station and the AtoN. The communication between the AtoN and AIS confirms the location and status of the AtoN.</w:delText>
        </w:r>
      </w:del>
    </w:p>
    <w:p w:rsidR="009C4606" w:rsidRPr="009C4606" w:rsidDel="005C7971" w:rsidRDefault="009C4606">
      <w:pPr>
        <w:autoSpaceDE w:val="0"/>
        <w:autoSpaceDN w:val="0"/>
        <w:adjustRightInd w:val="0"/>
        <w:spacing w:after="120"/>
        <w:rPr>
          <w:del w:id="29" w:author="Nick Ward" w:date="2014-05-20T17:15:00Z"/>
          <w:rFonts w:ascii="ArialMT" w:hAnsi="ArialMT" w:cs="ArialMT"/>
        </w:rPr>
      </w:pPr>
      <w:del w:id="30" w:author="Nick Ward" w:date="2014-05-20T17:15:00Z">
        <w:r w:rsidRPr="009C4606" w:rsidDel="005C7971">
          <w:rPr>
            <w:rFonts w:ascii="ArialMT" w:hAnsi="ArialMT" w:cs="ArialMT"/>
          </w:rPr>
          <w:delText>A Monitored Synthetic AIS AtoN ensures the integrity of the Message 21.</w:delText>
        </w:r>
      </w:del>
    </w:p>
    <w:p w:rsidR="009C4606" w:rsidRPr="009C4606" w:rsidDel="005C7971" w:rsidRDefault="009C4606">
      <w:pPr>
        <w:autoSpaceDE w:val="0"/>
        <w:autoSpaceDN w:val="0"/>
        <w:adjustRightInd w:val="0"/>
        <w:spacing w:after="120"/>
        <w:rPr>
          <w:del w:id="31" w:author="Nick Ward" w:date="2014-05-20T17:15:00Z"/>
          <w:rFonts w:ascii="ArialMT" w:hAnsi="ArialMT" w:cs="ArialMT"/>
        </w:rPr>
      </w:pPr>
      <w:del w:id="32" w:author="Nick Ward" w:date="2014-05-20T17:15:00Z">
        <w:r w:rsidRPr="009C4606" w:rsidDel="005C7971">
          <w:rPr>
            <w:rFonts w:ascii="ArialMT" w:hAnsi="ArialMT" w:cs="ArialMT"/>
          </w:rPr>
          <w:delText>4.2.2.2 Predicted Synthetic AIS AtoN</w:delText>
        </w:r>
      </w:del>
    </w:p>
    <w:p w:rsidR="009C4606" w:rsidRPr="009C4606" w:rsidDel="005C7971" w:rsidRDefault="009C4606">
      <w:pPr>
        <w:autoSpaceDE w:val="0"/>
        <w:autoSpaceDN w:val="0"/>
        <w:adjustRightInd w:val="0"/>
        <w:spacing w:after="120"/>
        <w:rPr>
          <w:del w:id="33" w:author="Nick Ward" w:date="2014-05-20T17:15:00Z"/>
          <w:rFonts w:ascii="ArialMT" w:hAnsi="ArialMT" w:cs="ArialMT"/>
        </w:rPr>
        <w:pPrChange w:id="34" w:author="Nick Ward" w:date="2014-05-20T17:15:00Z">
          <w:pPr>
            <w:autoSpaceDE w:val="0"/>
            <w:autoSpaceDN w:val="0"/>
            <w:adjustRightInd w:val="0"/>
          </w:pPr>
        </w:pPrChange>
      </w:pPr>
      <w:del w:id="35" w:author="Nick Ward" w:date="2014-05-20T17:15:00Z">
        <w:r w:rsidRPr="009C4606" w:rsidDel="005C7971">
          <w:rPr>
            <w:rFonts w:ascii="ArialMT" w:hAnsi="ArialMT" w:cs="ArialMT"/>
          </w:rPr>
          <w:delText>A ‘Predicted Synthetic AIS AtoN’ is transmitted as a Message 21 from an AIS Station that is</w:delText>
        </w:r>
      </w:del>
    </w:p>
    <w:p w:rsidR="009C4606" w:rsidRPr="009C4606" w:rsidDel="005C7971" w:rsidRDefault="009C4606">
      <w:pPr>
        <w:autoSpaceDE w:val="0"/>
        <w:autoSpaceDN w:val="0"/>
        <w:adjustRightInd w:val="0"/>
        <w:spacing w:after="120"/>
        <w:rPr>
          <w:del w:id="36" w:author="Nick Ward" w:date="2014-05-20T17:15:00Z"/>
          <w:rFonts w:ascii="ArialMT" w:hAnsi="ArialMT" w:cs="ArialMT"/>
        </w:rPr>
        <w:pPrChange w:id="37" w:author="Nick Ward" w:date="2014-05-20T17:15:00Z">
          <w:pPr>
            <w:autoSpaceDE w:val="0"/>
            <w:autoSpaceDN w:val="0"/>
            <w:adjustRightInd w:val="0"/>
          </w:pPr>
        </w:pPrChange>
      </w:pPr>
      <w:del w:id="38" w:author="Nick Ward" w:date="2014-05-20T17:15:00Z">
        <w:r w:rsidRPr="009C4606" w:rsidDel="005C7971">
          <w:rPr>
            <w:rFonts w:ascii="ArialMT" w:hAnsi="ArialMT" w:cs="ArialMT"/>
          </w:rPr>
          <w:delText>located remotely from the AtoN. The AtoN physically exists but the AtoN is not monitored to</w:delText>
        </w:r>
      </w:del>
    </w:p>
    <w:p w:rsidR="009C4606" w:rsidRPr="009C4606" w:rsidDel="005C7971" w:rsidRDefault="009C4606" w:rsidP="005C7971">
      <w:pPr>
        <w:autoSpaceDE w:val="0"/>
        <w:autoSpaceDN w:val="0"/>
        <w:adjustRightInd w:val="0"/>
        <w:spacing w:after="120"/>
        <w:rPr>
          <w:del w:id="39" w:author="Nick Ward" w:date="2014-05-20T17:15:00Z"/>
          <w:rFonts w:ascii="ArialMT" w:hAnsi="ArialMT" w:cs="ArialMT"/>
        </w:rPr>
      </w:pPr>
      <w:del w:id="40" w:author="Nick Ward" w:date="2014-05-20T17:15:00Z">
        <w:r w:rsidRPr="009C4606" w:rsidDel="005C7971">
          <w:rPr>
            <w:rFonts w:ascii="ArialMT" w:hAnsi="ArialMT" w:cs="ArialMT"/>
          </w:rPr>
          <w:delText>confirm its location or status.</w:delText>
        </w:r>
      </w:del>
    </w:p>
    <w:p w:rsidR="009C4606" w:rsidRPr="009C4606" w:rsidDel="005C7971" w:rsidRDefault="009C4606">
      <w:pPr>
        <w:autoSpaceDE w:val="0"/>
        <w:autoSpaceDN w:val="0"/>
        <w:adjustRightInd w:val="0"/>
        <w:spacing w:after="120"/>
        <w:rPr>
          <w:del w:id="41" w:author="Nick Ward" w:date="2014-05-20T17:15:00Z"/>
          <w:rFonts w:ascii="ArialMT" w:hAnsi="ArialMT" w:cs="ArialMT"/>
        </w:rPr>
      </w:pPr>
      <w:del w:id="42" w:author="Nick Ward" w:date="2014-05-20T17:15:00Z">
        <w:r w:rsidRPr="009C4606" w:rsidDel="005C7971">
          <w:rPr>
            <w:rFonts w:ascii="ArialMT" w:hAnsi="ArialMT" w:cs="ArialMT"/>
          </w:rPr>
          <w:delText>A Predicted Synthetic AIS AtoN does not ensure the integrity of the Message 21, and therefore is not recommended for use on floating AtoN.</w:delText>
        </w:r>
      </w:del>
    </w:p>
    <w:p w:rsidR="009C4606" w:rsidRPr="009C4606" w:rsidDel="005C7971" w:rsidRDefault="009C4606">
      <w:pPr>
        <w:autoSpaceDE w:val="0"/>
        <w:autoSpaceDN w:val="0"/>
        <w:adjustRightInd w:val="0"/>
        <w:spacing w:after="120"/>
        <w:rPr>
          <w:del w:id="43" w:author="Nick Ward" w:date="2014-05-20T17:15:00Z"/>
          <w:rFonts w:ascii="ArialMT" w:hAnsi="ArialMT" w:cs="ArialMT"/>
        </w:rPr>
      </w:pPr>
      <w:del w:id="44" w:author="Nick Ward" w:date="2014-05-20T17:15:00Z">
        <w:r w:rsidRPr="009C4606" w:rsidDel="005C7971">
          <w:rPr>
            <w:rFonts w:ascii="ArialMT" w:hAnsi="ArialMT" w:cs="ArialMT"/>
          </w:rPr>
          <w:delText>The use of Predicted Synthetic AIS AtoN broadcasts for fixed AtoN is acceptable as the location will not change, but the status of the AtoN is not verified.</w:delText>
        </w:r>
      </w:del>
    </w:p>
    <w:p w:rsidR="009C4606" w:rsidRPr="009C4606" w:rsidRDefault="009C4606">
      <w:pPr>
        <w:autoSpaceDE w:val="0"/>
        <w:autoSpaceDN w:val="0"/>
        <w:adjustRightInd w:val="0"/>
        <w:spacing w:after="120"/>
        <w:rPr>
          <w:rFonts w:ascii="ArialMT" w:hAnsi="ArialMT" w:cs="ArialMT"/>
        </w:rPr>
      </w:pPr>
      <w:del w:id="45" w:author="Nick Ward" w:date="2014-05-20T17:15:00Z">
        <w:r w:rsidRPr="009C4606" w:rsidDel="005C7971">
          <w:rPr>
            <w:rFonts w:ascii="ArialMT" w:hAnsi="ArialMT" w:cs="ArialMT"/>
          </w:rPr>
          <w:delText xml:space="preserve">4.2.3 </w:delText>
        </w:r>
      </w:del>
      <w:r w:rsidRPr="009C4606">
        <w:rPr>
          <w:rFonts w:ascii="ArialMT" w:hAnsi="ArialMT" w:cs="ArialMT"/>
        </w:rPr>
        <w:t>Virtual AIS AtoN</w:t>
      </w:r>
    </w:p>
    <w:p w:rsidR="009C4606" w:rsidRPr="009C4606" w:rsidRDefault="009C4606" w:rsidP="009C4606">
      <w:pPr>
        <w:autoSpaceDE w:val="0"/>
        <w:autoSpaceDN w:val="0"/>
        <w:adjustRightInd w:val="0"/>
        <w:spacing w:after="120"/>
        <w:rPr>
          <w:rFonts w:ascii="ArialMT" w:hAnsi="ArialMT" w:cs="ArialMT"/>
        </w:rPr>
      </w:pPr>
      <w:r w:rsidRPr="009C4606">
        <w:rPr>
          <w:rFonts w:ascii="ArialMT" w:hAnsi="ArialMT" w:cs="ArialMT"/>
        </w:rPr>
        <w:t>A ‘Virtual AIS AtoN’ is transmitted as a Message 21 for an AtoN that does not physically exist.</w:t>
      </w:r>
    </w:p>
    <w:p w:rsidR="009C4606" w:rsidRPr="009C4606" w:rsidRDefault="009C4606" w:rsidP="009C4606">
      <w:pPr>
        <w:autoSpaceDE w:val="0"/>
        <w:autoSpaceDN w:val="0"/>
        <w:adjustRightInd w:val="0"/>
        <w:rPr>
          <w:rFonts w:ascii="ArialMT" w:hAnsi="ArialMT" w:cs="ArialMT"/>
        </w:rPr>
      </w:pPr>
      <w:r w:rsidRPr="009C4606">
        <w:rPr>
          <w:rFonts w:ascii="ArialMT" w:hAnsi="ArialMT" w:cs="ArialMT"/>
        </w:rPr>
        <w:lastRenderedPageBreak/>
        <w:t>When a Virtual AIS AtoN is used, the AtoN symbol or information would be available for</w:t>
      </w:r>
    </w:p>
    <w:p w:rsidR="009C4606" w:rsidRPr="009C4606" w:rsidRDefault="009C4606" w:rsidP="009C4606">
      <w:pPr>
        <w:autoSpaceDE w:val="0"/>
        <w:autoSpaceDN w:val="0"/>
        <w:adjustRightInd w:val="0"/>
        <w:spacing w:after="120"/>
        <w:rPr>
          <w:rFonts w:ascii="ArialMT" w:hAnsi="ArialMT" w:cs="ArialMT"/>
        </w:rPr>
      </w:pPr>
      <w:proofErr w:type="gramStart"/>
      <w:r w:rsidRPr="009C4606">
        <w:rPr>
          <w:rFonts w:ascii="ArialMT" w:hAnsi="ArialMT" w:cs="ArialMT"/>
        </w:rPr>
        <w:t>presentation</w:t>
      </w:r>
      <w:proofErr w:type="gramEnd"/>
      <w:r w:rsidRPr="009C4606">
        <w:rPr>
          <w:rFonts w:ascii="ArialMT" w:hAnsi="ArialMT" w:cs="ArialMT"/>
        </w:rPr>
        <w:t xml:space="preserve"> to a mariner, even though there is no real AtoN such as a buoy or beacon. A base station or AtoN station would broadcast this message.</w:t>
      </w:r>
    </w:p>
    <w:p w:rsidR="009C4606" w:rsidRPr="009C4606" w:rsidRDefault="009C4606" w:rsidP="009C4606">
      <w:pPr>
        <w:autoSpaceDE w:val="0"/>
        <w:autoSpaceDN w:val="0"/>
        <w:adjustRightInd w:val="0"/>
        <w:spacing w:after="120"/>
        <w:rPr>
          <w:rFonts w:ascii="ArialMT" w:hAnsi="ArialMT" w:cs="ArialMT"/>
        </w:rPr>
      </w:pPr>
      <w:r w:rsidRPr="009C4606">
        <w:rPr>
          <w:rFonts w:ascii="ArialMT" w:hAnsi="ArialMT" w:cs="ArialMT"/>
        </w:rPr>
        <w:t xml:space="preserve">The ‘Virtual </w:t>
      </w:r>
      <w:proofErr w:type="gramStart"/>
      <w:r w:rsidRPr="009C4606">
        <w:rPr>
          <w:rFonts w:ascii="ArialMT" w:hAnsi="ArialMT" w:cs="ArialMT"/>
        </w:rPr>
        <w:t>AtoN</w:t>
      </w:r>
      <w:proofErr w:type="gramEnd"/>
      <w:r w:rsidRPr="009C4606">
        <w:rPr>
          <w:rFonts w:ascii="ArialMT" w:hAnsi="ArialMT" w:cs="ArialMT"/>
        </w:rPr>
        <w:t xml:space="preserve"> Flag’ in Message 21 would be set to 1, to clearly identify this as a Virtual AIS AtoN.</w:t>
      </w:r>
    </w:p>
    <w:p w:rsidR="009C4606" w:rsidRDefault="009C4606" w:rsidP="009C4606">
      <w:pPr>
        <w:autoSpaceDE w:val="0"/>
        <w:autoSpaceDN w:val="0"/>
        <w:adjustRightInd w:val="0"/>
        <w:spacing w:after="120"/>
        <w:rPr>
          <w:rFonts w:ascii="ArialMT" w:hAnsi="ArialMT" w:cs="ArialMT"/>
        </w:rPr>
      </w:pPr>
      <w:r w:rsidRPr="009C4606">
        <w:rPr>
          <w:rFonts w:ascii="ArialMT" w:hAnsi="ArialMT" w:cs="ArialMT"/>
        </w:rPr>
        <w:t xml:space="preserve">An example of where Virtual AIS AtoN could be useful is the marking of hazards to navigation on a temporary basis (see IALA Recommendation </w:t>
      </w:r>
      <w:ins w:id="46" w:author="Nick Ward" w:date="2014-09-22T16:32:00Z">
        <w:r w:rsidR="005B00C3">
          <w:rPr>
            <w:rFonts w:ascii="ArialMT" w:hAnsi="ArialMT" w:cs="ArialMT"/>
          </w:rPr>
          <w:t>O</w:t>
        </w:r>
      </w:ins>
      <w:del w:id="47" w:author="Nick Ward" w:date="2014-09-22T16:32:00Z">
        <w:r w:rsidRPr="009C4606" w:rsidDel="005B00C3">
          <w:rPr>
            <w:rFonts w:ascii="ArialMT" w:hAnsi="ArialMT" w:cs="ArialMT"/>
          </w:rPr>
          <w:delText>0</w:delText>
        </w:r>
      </w:del>
      <w:r w:rsidRPr="009C4606">
        <w:rPr>
          <w:rFonts w:ascii="ArialMT" w:hAnsi="ArialMT" w:cs="ArialMT"/>
        </w:rPr>
        <w:t>-133, Emergency Wreck Marking), until more permanent AtoN can be established.</w:t>
      </w:r>
    </w:p>
    <w:p w:rsidR="009C4606" w:rsidRDefault="009C4606" w:rsidP="009C4606">
      <w:pPr>
        <w:autoSpaceDE w:val="0"/>
        <w:autoSpaceDN w:val="0"/>
        <w:adjustRightInd w:val="0"/>
        <w:spacing w:after="120"/>
        <w:rPr>
          <w:rFonts w:ascii="ArialMT" w:hAnsi="ArialMT" w:cs="ArialMT"/>
        </w:rPr>
      </w:pPr>
    </w:p>
    <w:p w:rsidR="009C4606" w:rsidRPr="009C4606" w:rsidRDefault="009C4606" w:rsidP="009C4606">
      <w:pPr>
        <w:autoSpaceDE w:val="0"/>
        <w:autoSpaceDN w:val="0"/>
        <w:adjustRightInd w:val="0"/>
        <w:spacing w:after="120"/>
        <w:rPr>
          <w:rFonts w:cs="Arial"/>
          <w:b/>
          <w:bCs/>
        </w:rPr>
      </w:pPr>
      <w:r w:rsidRPr="009C4606">
        <w:rPr>
          <w:rFonts w:cs="Arial"/>
          <w:b/>
          <w:bCs/>
        </w:rPr>
        <w:t>4.3 MMSI numbers for AIS AtoN</w:t>
      </w:r>
    </w:p>
    <w:p w:rsidR="009C4606" w:rsidRPr="009C4606" w:rsidRDefault="009C4606" w:rsidP="009C4606">
      <w:pPr>
        <w:autoSpaceDE w:val="0"/>
        <w:autoSpaceDN w:val="0"/>
        <w:adjustRightInd w:val="0"/>
        <w:spacing w:after="120"/>
        <w:rPr>
          <w:rFonts w:ascii="ArialMT" w:hAnsi="ArialMT" w:cs="ArialMT"/>
        </w:rPr>
      </w:pPr>
      <w:r w:rsidRPr="009C4606">
        <w:rPr>
          <w:rFonts w:ascii="ArialMT" w:hAnsi="ArialMT" w:cs="ArialMT"/>
        </w:rPr>
        <w:t>4.3.1 MMSI numbers for all AIS AtoN</w:t>
      </w:r>
    </w:p>
    <w:p w:rsidR="009C4606" w:rsidRPr="009C4606" w:rsidRDefault="009C4606" w:rsidP="009C4606">
      <w:pPr>
        <w:autoSpaceDE w:val="0"/>
        <w:autoSpaceDN w:val="0"/>
        <w:adjustRightInd w:val="0"/>
        <w:spacing w:after="120"/>
        <w:rPr>
          <w:rFonts w:ascii="ArialMT" w:hAnsi="ArialMT" w:cs="ArialMT"/>
        </w:rPr>
      </w:pPr>
      <w:r w:rsidRPr="009C4606">
        <w:rPr>
          <w:rFonts w:ascii="ArialMT" w:hAnsi="ArialMT" w:cs="ArialMT"/>
        </w:rPr>
        <w:t>All AIS AtoN Stations should have a radio licence.</w:t>
      </w:r>
    </w:p>
    <w:p w:rsidR="009C4606" w:rsidRPr="009C4606" w:rsidRDefault="009C4606" w:rsidP="009C4606">
      <w:pPr>
        <w:autoSpaceDE w:val="0"/>
        <w:autoSpaceDN w:val="0"/>
        <w:adjustRightInd w:val="0"/>
        <w:spacing w:after="120"/>
        <w:rPr>
          <w:rFonts w:ascii="ArialMT" w:hAnsi="ArialMT" w:cs="ArialMT"/>
        </w:rPr>
      </w:pPr>
      <w:r w:rsidRPr="009C4606">
        <w:rPr>
          <w:rFonts w:ascii="ArialMT" w:hAnsi="ArialMT" w:cs="ArialMT"/>
        </w:rPr>
        <w:t xml:space="preserve">All AIS AtoN Stations must include a Maritime Mobile Service Identity (MMSI) number in its own transmissions. The MMSI is a unique identifier issued by the appropriate national MMSI issuing authority. All AIS AtoN MMSI numbers, as defined in ITU-R M.585-5, are of format 99 followed by a three-digit MID followed by a four-digit unique identifier. The MID identifies the country that issues the VHF licence for the AIS AtoN Station. The four-digit unique identifier starts with 1 (99MID1XXX) for real </w:t>
      </w:r>
      <w:del w:id="48" w:author="Nick Ward" w:date="2014-05-20T17:13:00Z">
        <w:r w:rsidRPr="009C4606" w:rsidDel="005C7971">
          <w:rPr>
            <w:rFonts w:ascii="ArialMT" w:hAnsi="ArialMT" w:cs="ArialMT"/>
          </w:rPr>
          <w:delText>and sy</w:delText>
        </w:r>
      </w:del>
      <w:del w:id="49" w:author="Nick Ward" w:date="2014-05-20T17:14:00Z">
        <w:r w:rsidRPr="009C4606" w:rsidDel="005C7971">
          <w:rPr>
            <w:rFonts w:ascii="ArialMT" w:hAnsi="ArialMT" w:cs="ArialMT"/>
          </w:rPr>
          <w:delText xml:space="preserve">nthetic </w:delText>
        </w:r>
      </w:del>
      <w:r w:rsidRPr="009C4606">
        <w:rPr>
          <w:rFonts w:ascii="ArialMT" w:hAnsi="ArialMT" w:cs="ArialMT"/>
        </w:rPr>
        <w:t>AtoN Stations and starts with 6 (99MID6XXX) for virtual AtoN Stations.</w:t>
      </w:r>
    </w:p>
    <w:p w:rsidR="009C4606" w:rsidRPr="009C4606" w:rsidRDefault="009C4606" w:rsidP="009C4606">
      <w:pPr>
        <w:autoSpaceDE w:val="0"/>
        <w:autoSpaceDN w:val="0"/>
        <w:adjustRightInd w:val="0"/>
        <w:spacing w:after="120"/>
        <w:rPr>
          <w:rFonts w:ascii="ArialMT" w:hAnsi="ArialMT" w:cs="ArialMT"/>
        </w:rPr>
      </w:pPr>
      <w:r w:rsidRPr="009C4606">
        <w:rPr>
          <w:rFonts w:ascii="ArialMT" w:hAnsi="ArialMT" w:cs="ArialMT"/>
        </w:rPr>
        <w:t xml:space="preserve">4.3.2 MMSI numbers for </w:t>
      </w:r>
      <w:del w:id="50" w:author="Nick Ward" w:date="2014-05-20T17:16:00Z">
        <w:r w:rsidRPr="009C4606" w:rsidDel="005C7971">
          <w:rPr>
            <w:rFonts w:ascii="ArialMT" w:hAnsi="ArialMT" w:cs="ArialMT"/>
          </w:rPr>
          <w:delText xml:space="preserve">Synthetic and </w:delText>
        </w:r>
      </w:del>
      <w:r w:rsidRPr="009C4606">
        <w:rPr>
          <w:rFonts w:ascii="ArialMT" w:hAnsi="ArialMT" w:cs="ArialMT"/>
        </w:rPr>
        <w:t>Virtual AIS AtoN</w:t>
      </w:r>
    </w:p>
    <w:p w:rsidR="009C4606" w:rsidRPr="009C4606" w:rsidRDefault="009C4606" w:rsidP="009C4606">
      <w:pPr>
        <w:autoSpaceDE w:val="0"/>
        <w:autoSpaceDN w:val="0"/>
        <w:adjustRightInd w:val="0"/>
        <w:spacing w:after="120"/>
        <w:rPr>
          <w:rFonts w:ascii="ArialMT" w:hAnsi="ArialMT" w:cs="ArialMT"/>
        </w:rPr>
      </w:pPr>
      <w:r w:rsidRPr="009C4606">
        <w:rPr>
          <w:rFonts w:ascii="ArialMT" w:hAnsi="ArialMT" w:cs="ArialMT"/>
        </w:rPr>
        <w:t xml:space="preserve">Each </w:t>
      </w:r>
      <w:del w:id="51" w:author="Nick Ward" w:date="2014-05-20T17:13:00Z">
        <w:r w:rsidRPr="009C4606" w:rsidDel="005C7971">
          <w:rPr>
            <w:rFonts w:ascii="ArialMT" w:hAnsi="ArialMT" w:cs="ArialMT"/>
          </w:rPr>
          <w:delText xml:space="preserve">Synthetic and </w:delText>
        </w:r>
      </w:del>
      <w:r w:rsidRPr="009C4606">
        <w:rPr>
          <w:rFonts w:ascii="ArialMT" w:hAnsi="ArialMT" w:cs="ArialMT"/>
        </w:rPr>
        <w:t>Virtual AIS AtoN must have a unique MMSI number. The Repeat Indicator in Message 21 is used to indicate that the message is broadcast from another location i.e. not the location given in the message 21.</w:t>
      </w:r>
    </w:p>
    <w:p w:rsidR="009C4606" w:rsidRPr="009C4606" w:rsidRDefault="009C4606" w:rsidP="009C4606">
      <w:pPr>
        <w:autoSpaceDE w:val="0"/>
        <w:autoSpaceDN w:val="0"/>
        <w:adjustRightInd w:val="0"/>
        <w:spacing w:after="120"/>
        <w:rPr>
          <w:rFonts w:cs="Arial"/>
          <w:i/>
          <w:iCs/>
        </w:rPr>
      </w:pPr>
      <w:r w:rsidRPr="009C4606">
        <w:rPr>
          <w:rFonts w:cs="Arial"/>
          <w:i/>
          <w:iCs/>
        </w:rPr>
        <w:t>Table 2 Summary of MMSI and Virtual AIS AtoN flag settings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0"/>
        <w:gridCol w:w="3081"/>
        <w:gridCol w:w="3081"/>
      </w:tblGrid>
      <w:tr w:rsidR="009C4606" w:rsidRPr="009C4606" w:rsidTr="00173353">
        <w:trPr>
          <w:trHeight w:val="608"/>
        </w:trPr>
        <w:tc>
          <w:tcPr>
            <w:tcW w:w="3080" w:type="dxa"/>
            <w:shd w:val="clear" w:color="auto" w:fill="auto"/>
          </w:tcPr>
          <w:p w:rsidR="009C4606" w:rsidRPr="009C4606" w:rsidRDefault="009C4606" w:rsidP="009C4606">
            <w:pPr>
              <w:autoSpaceDE w:val="0"/>
              <w:autoSpaceDN w:val="0"/>
              <w:adjustRightInd w:val="0"/>
              <w:rPr>
                <w:rFonts w:ascii="ArialMT" w:hAnsi="ArialMT" w:cs="ArialMT"/>
              </w:rPr>
            </w:pPr>
            <w:r w:rsidRPr="009C4606">
              <w:rPr>
                <w:rFonts w:ascii="ArialMT" w:hAnsi="ArialMT" w:cs="ArialMT"/>
              </w:rPr>
              <w:t xml:space="preserve">Type </w:t>
            </w:r>
          </w:p>
        </w:tc>
        <w:tc>
          <w:tcPr>
            <w:tcW w:w="3081" w:type="dxa"/>
            <w:shd w:val="clear" w:color="auto" w:fill="auto"/>
          </w:tcPr>
          <w:p w:rsidR="009C4606" w:rsidRPr="009C4606" w:rsidRDefault="009C4606" w:rsidP="009C4606">
            <w:pPr>
              <w:autoSpaceDE w:val="0"/>
              <w:autoSpaceDN w:val="0"/>
              <w:adjustRightInd w:val="0"/>
              <w:jc w:val="center"/>
              <w:rPr>
                <w:rFonts w:ascii="ArialMT" w:hAnsi="ArialMT" w:cs="ArialMT"/>
              </w:rPr>
            </w:pPr>
            <w:r w:rsidRPr="009C4606">
              <w:rPr>
                <w:rFonts w:ascii="ArialMT" w:hAnsi="ArialMT" w:cs="ArialMT"/>
              </w:rPr>
              <w:t>MMSI</w:t>
            </w:r>
          </w:p>
          <w:p w:rsidR="009C4606" w:rsidRPr="009C4606" w:rsidRDefault="009C4606" w:rsidP="009C4606">
            <w:pPr>
              <w:autoSpaceDE w:val="0"/>
              <w:autoSpaceDN w:val="0"/>
              <w:adjustRightInd w:val="0"/>
              <w:jc w:val="center"/>
              <w:rPr>
                <w:rFonts w:ascii="ArialMT" w:hAnsi="ArialMT" w:cs="ArialMT"/>
              </w:rPr>
            </w:pPr>
            <w:r w:rsidRPr="009C4606">
              <w:rPr>
                <w:rFonts w:ascii="ArialMT" w:hAnsi="ArialMT" w:cs="ArialMT"/>
              </w:rPr>
              <w:t>(ITU-R.M585-5)</w:t>
            </w:r>
          </w:p>
        </w:tc>
        <w:tc>
          <w:tcPr>
            <w:tcW w:w="3081" w:type="dxa"/>
            <w:shd w:val="clear" w:color="auto" w:fill="auto"/>
          </w:tcPr>
          <w:p w:rsidR="009C4606" w:rsidRPr="009C4606" w:rsidRDefault="009C4606" w:rsidP="009C4606">
            <w:pPr>
              <w:autoSpaceDE w:val="0"/>
              <w:autoSpaceDN w:val="0"/>
              <w:adjustRightInd w:val="0"/>
              <w:jc w:val="center"/>
              <w:rPr>
                <w:rFonts w:ascii="ArialMT" w:hAnsi="ArialMT" w:cs="ArialMT"/>
              </w:rPr>
            </w:pPr>
            <w:r w:rsidRPr="009C4606">
              <w:rPr>
                <w:rFonts w:ascii="ArialMT" w:hAnsi="ArialMT" w:cs="ArialMT"/>
              </w:rPr>
              <w:t>Virtual AtoN Flag</w:t>
            </w:r>
          </w:p>
          <w:p w:rsidR="009C4606" w:rsidRPr="009C4606" w:rsidRDefault="009C4606" w:rsidP="009C4606">
            <w:pPr>
              <w:autoSpaceDE w:val="0"/>
              <w:autoSpaceDN w:val="0"/>
              <w:adjustRightInd w:val="0"/>
              <w:jc w:val="center"/>
              <w:rPr>
                <w:rFonts w:ascii="ArialMT" w:hAnsi="ArialMT" w:cs="ArialMT"/>
              </w:rPr>
            </w:pPr>
            <w:r w:rsidRPr="009C4606">
              <w:rPr>
                <w:rFonts w:ascii="ArialMT" w:hAnsi="ArialMT" w:cs="ArialMT"/>
              </w:rPr>
              <w:t>(ITU-R. M1371-4)</w:t>
            </w:r>
          </w:p>
        </w:tc>
      </w:tr>
      <w:tr w:rsidR="009C4606" w:rsidRPr="009C4606" w:rsidTr="00173353">
        <w:tc>
          <w:tcPr>
            <w:tcW w:w="3080" w:type="dxa"/>
            <w:shd w:val="clear" w:color="auto" w:fill="auto"/>
          </w:tcPr>
          <w:p w:rsidR="009C4606" w:rsidRPr="009C4606" w:rsidRDefault="009C4606" w:rsidP="009C4606">
            <w:pPr>
              <w:autoSpaceDE w:val="0"/>
              <w:autoSpaceDN w:val="0"/>
              <w:adjustRightInd w:val="0"/>
              <w:rPr>
                <w:rFonts w:ascii="ArialMT" w:hAnsi="ArialMT" w:cs="ArialMT"/>
              </w:rPr>
            </w:pPr>
            <w:r w:rsidRPr="009C4606">
              <w:rPr>
                <w:rFonts w:ascii="ArialMT" w:hAnsi="ArialMT" w:cs="ArialMT"/>
              </w:rPr>
              <w:t>Real</w:t>
            </w:r>
            <w:r w:rsidRPr="009C4606">
              <w:rPr>
                <w:rFonts w:ascii="ArialMT" w:hAnsi="ArialMT" w:cs="ArialMT"/>
                <w:sz w:val="14"/>
                <w:szCs w:val="14"/>
              </w:rPr>
              <w:t>(1)</w:t>
            </w:r>
          </w:p>
        </w:tc>
        <w:tc>
          <w:tcPr>
            <w:tcW w:w="3081" w:type="dxa"/>
            <w:shd w:val="clear" w:color="auto" w:fill="auto"/>
          </w:tcPr>
          <w:p w:rsidR="009C4606" w:rsidRPr="009C4606" w:rsidRDefault="009C4606" w:rsidP="009C4606">
            <w:pPr>
              <w:autoSpaceDE w:val="0"/>
              <w:autoSpaceDN w:val="0"/>
              <w:adjustRightInd w:val="0"/>
              <w:jc w:val="center"/>
              <w:rPr>
                <w:rFonts w:ascii="ArialMT" w:hAnsi="ArialMT" w:cs="ArialMT"/>
              </w:rPr>
            </w:pPr>
            <w:r w:rsidRPr="009C4606">
              <w:rPr>
                <w:rFonts w:ascii="ArialMT" w:hAnsi="ArialMT" w:cs="ArialMT"/>
              </w:rPr>
              <w:t>99MID1XXX</w:t>
            </w:r>
          </w:p>
        </w:tc>
        <w:tc>
          <w:tcPr>
            <w:tcW w:w="3081" w:type="dxa"/>
            <w:shd w:val="clear" w:color="auto" w:fill="auto"/>
          </w:tcPr>
          <w:p w:rsidR="009C4606" w:rsidRPr="009C4606" w:rsidRDefault="009C4606" w:rsidP="009C4606">
            <w:pPr>
              <w:autoSpaceDE w:val="0"/>
              <w:autoSpaceDN w:val="0"/>
              <w:adjustRightInd w:val="0"/>
              <w:jc w:val="center"/>
              <w:rPr>
                <w:rFonts w:ascii="ArialMT" w:hAnsi="ArialMT" w:cs="ArialMT"/>
              </w:rPr>
            </w:pPr>
            <w:r w:rsidRPr="009C4606">
              <w:rPr>
                <w:rFonts w:ascii="ArialMT" w:hAnsi="ArialMT" w:cs="ArialMT"/>
              </w:rPr>
              <w:t>0</w:t>
            </w:r>
          </w:p>
        </w:tc>
      </w:tr>
      <w:tr w:rsidR="009C4606" w:rsidRPr="009C4606" w:rsidTr="00173353">
        <w:tc>
          <w:tcPr>
            <w:tcW w:w="3080" w:type="dxa"/>
            <w:shd w:val="clear" w:color="auto" w:fill="auto"/>
          </w:tcPr>
          <w:p w:rsidR="009C4606" w:rsidRPr="009C4606" w:rsidRDefault="009C4606" w:rsidP="009C4606">
            <w:pPr>
              <w:autoSpaceDE w:val="0"/>
              <w:autoSpaceDN w:val="0"/>
              <w:adjustRightInd w:val="0"/>
              <w:rPr>
                <w:rFonts w:ascii="ArialMT" w:hAnsi="ArialMT" w:cs="ArialMT"/>
              </w:rPr>
            </w:pPr>
            <w:del w:id="52" w:author="Nick Ward" w:date="2014-05-20T17:12:00Z">
              <w:r w:rsidRPr="009C4606" w:rsidDel="009C4606">
                <w:rPr>
                  <w:rFonts w:ascii="ArialMT" w:hAnsi="ArialMT" w:cs="ArialMT"/>
                </w:rPr>
                <w:delText>Synthetic</w:delText>
              </w:r>
              <w:r w:rsidRPr="009C4606" w:rsidDel="009C4606">
                <w:rPr>
                  <w:rFonts w:ascii="ArialMT" w:hAnsi="ArialMT" w:cs="ArialMT"/>
                  <w:sz w:val="14"/>
                  <w:szCs w:val="14"/>
                </w:rPr>
                <w:delText>(2)</w:delText>
              </w:r>
            </w:del>
          </w:p>
        </w:tc>
        <w:tc>
          <w:tcPr>
            <w:tcW w:w="3081" w:type="dxa"/>
            <w:shd w:val="clear" w:color="auto" w:fill="auto"/>
          </w:tcPr>
          <w:p w:rsidR="009C4606" w:rsidRPr="009C4606" w:rsidRDefault="009C4606" w:rsidP="009C4606">
            <w:pPr>
              <w:autoSpaceDE w:val="0"/>
              <w:autoSpaceDN w:val="0"/>
              <w:adjustRightInd w:val="0"/>
              <w:jc w:val="center"/>
              <w:rPr>
                <w:rFonts w:ascii="ArialMT" w:hAnsi="ArialMT" w:cs="ArialMT"/>
              </w:rPr>
            </w:pPr>
            <w:del w:id="53" w:author="Nick Ward" w:date="2014-05-20T17:12:00Z">
              <w:r w:rsidRPr="009C4606" w:rsidDel="009C4606">
                <w:rPr>
                  <w:rFonts w:ascii="ArialMT" w:hAnsi="ArialMT" w:cs="ArialMT"/>
                </w:rPr>
                <w:delText>99MID1XXX</w:delText>
              </w:r>
            </w:del>
          </w:p>
        </w:tc>
        <w:tc>
          <w:tcPr>
            <w:tcW w:w="3081" w:type="dxa"/>
            <w:shd w:val="clear" w:color="auto" w:fill="auto"/>
          </w:tcPr>
          <w:p w:rsidR="009C4606" w:rsidRPr="009C4606" w:rsidRDefault="009C4606" w:rsidP="009C4606">
            <w:pPr>
              <w:autoSpaceDE w:val="0"/>
              <w:autoSpaceDN w:val="0"/>
              <w:adjustRightInd w:val="0"/>
              <w:jc w:val="center"/>
              <w:rPr>
                <w:rFonts w:ascii="ArialMT" w:hAnsi="ArialMT" w:cs="ArialMT"/>
              </w:rPr>
            </w:pPr>
            <w:del w:id="54" w:author="Nick Ward" w:date="2014-05-20T17:12:00Z">
              <w:r w:rsidRPr="009C4606" w:rsidDel="009C4606">
                <w:rPr>
                  <w:rFonts w:ascii="ArialMT" w:hAnsi="ArialMT" w:cs="ArialMT"/>
                </w:rPr>
                <w:delText>0</w:delText>
              </w:r>
            </w:del>
          </w:p>
        </w:tc>
      </w:tr>
      <w:tr w:rsidR="009C4606" w:rsidRPr="009C4606" w:rsidTr="00173353">
        <w:tc>
          <w:tcPr>
            <w:tcW w:w="3080" w:type="dxa"/>
            <w:shd w:val="clear" w:color="auto" w:fill="auto"/>
          </w:tcPr>
          <w:p w:rsidR="009C4606" w:rsidRPr="009C4606" w:rsidRDefault="009C4606" w:rsidP="009C4606">
            <w:pPr>
              <w:autoSpaceDE w:val="0"/>
              <w:autoSpaceDN w:val="0"/>
              <w:adjustRightInd w:val="0"/>
              <w:rPr>
                <w:rFonts w:ascii="ArialMT" w:hAnsi="ArialMT" w:cs="ArialMT"/>
              </w:rPr>
            </w:pPr>
            <w:r w:rsidRPr="009C4606">
              <w:rPr>
                <w:rFonts w:ascii="ArialMT" w:hAnsi="ArialMT" w:cs="ArialMT"/>
              </w:rPr>
              <w:t>Virtual</w:t>
            </w:r>
            <w:ins w:id="55" w:author="Nick Ward" w:date="2014-05-20T17:13:00Z">
              <w:r>
                <w:rPr>
                  <w:rFonts w:ascii="ArialMT" w:hAnsi="ArialMT" w:cs="ArialMT"/>
                  <w:sz w:val="14"/>
                  <w:szCs w:val="14"/>
                </w:rPr>
                <w:t>(2</w:t>
              </w:r>
              <w:r w:rsidRPr="009C4606">
                <w:rPr>
                  <w:rFonts w:ascii="ArialMT" w:hAnsi="ArialMT" w:cs="ArialMT"/>
                  <w:sz w:val="14"/>
                  <w:szCs w:val="14"/>
                </w:rPr>
                <w:t>)</w:t>
              </w:r>
            </w:ins>
          </w:p>
        </w:tc>
        <w:tc>
          <w:tcPr>
            <w:tcW w:w="3081" w:type="dxa"/>
            <w:shd w:val="clear" w:color="auto" w:fill="auto"/>
          </w:tcPr>
          <w:p w:rsidR="009C4606" w:rsidRPr="009C4606" w:rsidRDefault="009C4606" w:rsidP="009C4606">
            <w:pPr>
              <w:autoSpaceDE w:val="0"/>
              <w:autoSpaceDN w:val="0"/>
              <w:adjustRightInd w:val="0"/>
              <w:jc w:val="center"/>
              <w:rPr>
                <w:rFonts w:ascii="ArialMT" w:hAnsi="ArialMT" w:cs="ArialMT"/>
              </w:rPr>
            </w:pPr>
            <w:r w:rsidRPr="009C4606">
              <w:rPr>
                <w:rFonts w:ascii="ArialMT" w:hAnsi="ArialMT" w:cs="ArialMT"/>
              </w:rPr>
              <w:t>99MID6XXX</w:t>
            </w:r>
          </w:p>
        </w:tc>
        <w:tc>
          <w:tcPr>
            <w:tcW w:w="3081" w:type="dxa"/>
            <w:shd w:val="clear" w:color="auto" w:fill="auto"/>
          </w:tcPr>
          <w:p w:rsidR="009C4606" w:rsidRPr="009C4606" w:rsidRDefault="009C4606" w:rsidP="009C4606">
            <w:pPr>
              <w:autoSpaceDE w:val="0"/>
              <w:autoSpaceDN w:val="0"/>
              <w:adjustRightInd w:val="0"/>
              <w:jc w:val="center"/>
              <w:rPr>
                <w:rFonts w:ascii="ArialMT" w:hAnsi="ArialMT" w:cs="ArialMT"/>
              </w:rPr>
            </w:pPr>
            <w:r w:rsidRPr="009C4606">
              <w:rPr>
                <w:rFonts w:ascii="ArialMT" w:hAnsi="ArialMT" w:cs="ArialMT"/>
              </w:rPr>
              <w:t>1</w:t>
            </w:r>
          </w:p>
        </w:tc>
      </w:tr>
    </w:tbl>
    <w:p w:rsidR="009C4606" w:rsidRPr="009C4606" w:rsidRDefault="009C4606" w:rsidP="009C4606">
      <w:pPr>
        <w:autoSpaceDE w:val="0"/>
        <w:autoSpaceDN w:val="0"/>
        <w:adjustRightInd w:val="0"/>
        <w:spacing w:after="120"/>
        <w:rPr>
          <w:rFonts w:ascii="ArialMT" w:hAnsi="ArialMT" w:cs="ArialMT"/>
        </w:rPr>
      </w:pPr>
      <w:r w:rsidRPr="009C4606">
        <w:rPr>
          <w:rFonts w:ascii="ArialMT" w:hAnsi="ArialMT" w:cs="ArialMT"/>
        </w:rPr>
        <w:t>Notes:</w:t>
      </w:r>
    </w:p>
    <w:p w:rsidR="009C4606" w:rsidRPr="009C4606" w:rsidRDefault="009C4606" w:rsidP="009C4606">
      <w:pPr>
        <w:autoSpaceDE w:val="0"/>
        <w:autoSpaceDN w:val="0"/>
        <w:adjustRightInd w:val="0"/>
        <w:spacing w:after="120"/>
        <w:rPr>
          <w:rFonts w:ascii="ArialMT" w:hAnsi="ArialMT" w:cs="ArialMT"/>
        </w:rPr>
      </w:pPr>
      <w:r w:rsidRPr="009C4606">
        <w:rPr>
          <w:rFonts w:ascii="ArialMT" w:hAnsi="ArialMT" w:cs="ArialMT"/>
        </w:rPr>
        <w:t>1 According to ITU-R.M585-</w:t>
      </w:r>
      <w:ins w:id="56" w:author="Nick Ward" w:date="2014-06-03T17:13:00Z">
        <w:r w:rsidR="007235F8">
          <w:rPr>
            <w:rFonts w:ascii="ArialMT" w:hAnsi="ArialMT" w:cs="ArialMT"/>
          </w:rPr>
          <w:t>6</w:t>
        </w:r>
      </w:ins>
      <w:del w:id="57" w:author="Nick Ward" w:date="2014-06-03T17:13:00Z">
        <w:r w:rsidRPr="009C4606" w:rsidDel="007235F8">
          <w:rPr>
            <w:rFonts w:ascii="ArialMT" w:hAnsi="ArialMT" w:cs="ArialMT"/>
          </w:rPr>
          <w:delText>5</w:delText>
        </w:r>
      </w:del>
      <w:r w:rsidRPr="009C4606">
        <w:rPr>
          <w:rFonts w:ascii="ArialMT" w:hAnsi="ArialMT" w:cs="ArialMT"/>
        </w:rPr>
        <w:t xml:space="preserve">, the name of type is </w:t>
      </w:r>
      <w:r w:rsidRPr="009C4606">
        <w:rPr>
          <w:rFonts w:cs="Arial"/>
          <w:i/>
          <w:iCs/>
        </w:rPr>
        <w:t>Physical AIS AtoN</w:t>
      </w:r>
      <w:r w:rsidRPr="009C4606">
        <w:rPr>
          <w:rFonts w:ascii="ArialMT" w:hAnsi="ArialMT" w:cs="ArialMT"/>
        </w:rPr>
        <w:t>.</w:t>
      </w:r>
    </w:p>
    <w:p w:rsidR="009C4606" w:rsidRPr="009C4606" w:rsidRDefault="009C4606" w:rsidP="009C4606">
      <w:pPr>
        <w:autoSpaceDE w:val="0"/>
        <w:autoSpaceDN w:val="0"/>
        <w:adjustRightInd w:val="0"/>
        <w:spacing w:after="120"/>
        <w:rPr>
          <w:rFonts w:ascii="ArialMT" w:hAnsi="ArialMT" w:cs="ArialMT"/>
        </w:rPr>
      </w:pPr>
      <w:r w:rsidRPr="009C4606">
        <w:rPr>
          <w:rFonts w:ascii="ArialMT" w:hAnsi="ArialMT" w:cs="ArialMT"/>
        </w:rPr>
        <w:t>2 According to ITU-R.M1371-4, the virtual AtoN information is virtual/pseudo AtoN.</w:t>
      </w:r>
    </w:p>
    <w:p w:rsidR="009C4606" w:rsidRPr="009C4606" w:rsidRDefault="009C4606" w:rsidP="009C4606">
      <w:pPr>
        <w:autoSpaceDE w:val="0"/>
        <w:autoSpaceDN w:val="0"/>
        <w:adjustRightInd w:val="0"/>
        <w:spacing w:after="120"/>
        <w:rPr>
          <w:rFonts w:ascii="ArialMT" w:hAnsi="ArialMT" w:cs="ArialMT"/>
        </w:rPr>
      </w:pPr>
      <w:r w:rsidRPr="009C4606">
        <w:rPr>
          <w:rFonts w:ascii="ArialMT" w:hAnsi="ArialMT" w:cs="ArialMT"/>
        </w:rPr>
        <w:t>4.3.3 FATDMA Reservations</w:t>
      </w:r>
    </w:p>
    <w:p w:rsidR="009C4606" w:rsidRPr="009C4606" w:rsidRDefault="009C4606" w:rsidP="009C4606">
      <w:pPr>
        <w:autoSpaceDE w:val="0"/>
        <w:autoSpaceDN w:val="0"/>
        <w:adjustRightInd w:val="0"/>
        <w:spacing w:after="120"/>
        <w:rPr>
          <w:rFonts w:ascii="ArialMT" w:hAnsi="ArialMT" w:cs="ArialMT"/>
        </w:rPr>
      </w:pPr>
      <w:r w:rsidRPr="009C4606">
        <w:rPr>
          <w:rFonts w:ascii="ArialMT" w:hAnsi="ArialMT" w:cs="ArialMT"/>
        </w:rPr>
        <w:t>FATDMA reservations are required for Type 1 and Type 2 AIS AtoN Stations. Additionally a Type 3 AIS AtoN Station may use FATDMA.</w:t>
      </w:r>
    </w:p>
    <w:p w:rsidR="009C4606" w:rsidRPr="009C4606" w:rsidRDefault="009C4606" w:rsidP="009C4606">
      <w:pPr>
        <w:autoSpaceDE w:val="0"/>
        <w:autoSpaceDN w:val="0"/>
        <w:adjustRightInd w:val="0"/>
        <w:rPr>
          <w:rFonts w:ascii="ArialMT" w:hAnsi="ArialMT" w:cs="ArialMT"/>
        </w:rPr>
      </w:pPr>
      <w:r w:rsidRPr="009C4606">
        <w:rPr>
          <w:rFonts w:ascii="ArialMT" w:hAnsi="ArialMT" w:cs="ArialMT"/>
        </w:rPr>
        <w:t>FATDMA slots should be coordinated by national competent authorities according to IALA</w:t>
      </w:r>
    </w:p>
    <w:p w:rsidR="009C4606" w:rsidRPr="009C4606" w:rsidRDefault="009C4606" w:rsidP="009C4606">
      <w:pPr>
        <w:autoSpaceDE w:val="0"/>
        <w:autoSpaceDN w:val="0"/>
        <w:adjustRightInd w:val="0"/>
        <w:rPr>
          <w:rFonts w:ascii="ArialMT" w:hAnsi="ArialMT" w:cs="ArialMT"/>
        </w:rPr>
      </w:pPr>
      <w:proofErr w:type="gramStart"/>
      <w:r w:rsidRPr="009C4606">
        <w:rPr>
          <w:rFonts w:ascii="ArialMT" w:hAnsi="ArialMT" w:cs="ArialMT"/>
        </w:rPr>
        <w:t>Recommendation A-124 Annex 14.</w:t>
      </w:r>
      <w:proofErr w:type="gramEnd"/>
      <w:r w:rsidRPr="009C4606">
        <w:rPr>
          <w:rFonts w:ascii="ArialMT" w:hAnsi="ArialMT" w:cs="ArialMT"/>
        </w:rPr>
        <w:t xml:space="preserve"> Individual slots allocations for AIS AtoN Stations require</w:t>
      </w:r>
    </w:p>
    <w:p w:rsidR="009C4606" w:rsidRPr="009C4606" w:rsidRDefault="009C4606" w:rsidP="009C4606">
      <w:pPr>
        <w:autoSpaceDE w:val="0"/>
        <w:autoSpaceDN w:val="0"/>
        <w:adjustRightInd w:val="0"/>
        <w:spacing w:after="120"/>
        <w:rPr>
          <w:rFonts w:ascii="ArialMT" w:hAnsi="ArialMT" w:cs="ArialMT"/>
        </w:rPr>
      </w:pPr>
      <w:proofErr w:type="gramStart"/>
      <w:r w:rsidRPr="009C4606">
        <w:rPr>
          <w:rFonts w:ascii="ArialMT" w:hAnsi="ArialMT" w:cs="ArialMT"/>
        </w:rPr>
        <w:t>transmission</w:t>
      </w:r>
      <w:proofErr w:type="gramEnd"/>
      <w:r w:rsidRPr="009C4606">
        <w:rPr>
          <w:rFonts w:ascii="ArialMT" w:hAnsi="ArialMT" w:cs="ArialMT"/>
        </w:rPr>
        <w:t xml:space="preserve"> of a message 20 in the coverage area. This can be transmitted by an AIS station that is capable of control of the VDL.</w:t>
      </w:r>
    </w:p>
    <w:p w:rsidR="009C4606" w:rsidRPr="009C4606" w:rsidRDefault="009C4606" w:rsidP="009C4606">
      <w:pPr>
        <w:autoSpaceDE w:val="0"/>
        <w:autoSpaceDN w:val="0"/>
        <w:adjustRightInd w:val="0"/>
        <w:spacing w:after="120"/>
        <w:rPr>
          <w:rFonts w:ascii="ArialMT" w:hAnsi="ArialMT" w:cs="ArialMT"/>
        </w:rPr>
      </w:pPr>
      <w:r w:rsidRPr="009C4606">
        <w:rPr>
          <w:rFonts w:ascii="ArialMT" w:hAnsi="ArialMT" w:cs="ArialMT"/>
        </w:rPr>
        <w:t>Efficient use of the FATDMA allocations can be improved by having several buoys in the same area using the same slots but in different frames. For example 3 buoys, each with a 3 minute reporting interval, in the same area could be configured such that Buoy A transmits in frames 0, 3, 6, … Buoy B transmits in frames 1, 4, 7,…. and Buoy C transmits in frames 2, 5, 8,…. all using the same slots.</w:t>
      </w:r>
    </w:p>
    <w:p w:rsidR="009C4606" w:rsidRPr="009C4606" w:rsidRDefault="009C4606" w:rsidP="009C4606">
      <w:pPr>
        <w:autoSpaceDE w:val="0"/>
        <w:autoSpaceDN w:val="0"/>
        <w:adjustRightInd w:val="0"/>
        <w:spacing w:after="120"/>
        <w:rPr>
          <w:rFonts w:cs="Arial"/>
          <w:b/>
          <w:bCs/>
        </w:rPr>
      </w:pPr>
      <w:r w:rsidRPr="009C4606">
        <w:rPr>
          <w:rFonts w:cs="Arial"/>
          <w:b/>
          <w:bCs/>
        </w:rPr>
        <w:t>4.9 Marking of off-shore wind turbines.</w:t>
      </w:r>
    </w:p>
    <w:p w:rsidR="009C4606" w:rsidRPr="009C4606" w:rsidRDefault="009C4606" w:rsidP="009C4606">
      <w:pPr>
        <w:autoSpaceDE w:val="0"/>
        <w:autoSpaceDN w:val="0"/>
        <w:adjustRightInd w:val="0"/>
        <w:spacing w:after="120"/>
        <w:rPr>
          <w:rFonts w:ascii="ArialMT" w:hAnsi="ArialMT" w:cs="ArialMT"/>
        </w:rPr>
      </w:pPr>
      <w:r w:rsidRPr="009C4606">
        <w:rPr>
          <w:rFonts w:ascii="ArialMT" w:hAnsi="ArialMT" w:cs="ArialMT"/>
        </w:rPr>
        <w:t xml:space="preserve">Refer to IALA Recommendation O-117, ‘The marking of off-shore wind farms’. The extremities of the wind farm should be identified by AIS. The use of </w:t>
      </w:r>
      <w:ins w:id="58" w:author="Nick Ward" w:date="2014-05-20T17:12:00Z">
        <w:r>
          <w:rPr>
            <w:rFonts w:ascii="ArialMT" w:hAnsi="ArialMT" w:cs="ArialMT"/>
          </w:rPr>
          <w:t>virtual</w:t>
        </w:r>
      </w:ins>
      <w:del w:id="59" w:author="Nick Ward" w:date="2014-05-20T17:12:00Z">
        <w:r w:rsidRPr="009C4606" w:rsidDel="009C4606">
          <w:rPr>
            <w:rFonts w:ascii="ArialMT" w:hAnsi="ArialMT" w:cs="ArialMT"/>
          </w:rPr>
          <w:delText>synthetic</w:delText>
        </w:r>
      </w:del>
      <w:r w:rsidRPr="009C4606">
        <w:rPr>
          <w:rFonts w:ascii="ArialMT" w:hAnsi="ArialMT" w:cs="ArialMT"/>
        </w:rPr>
        <w:t xml:space="preserve"> AtoN AIS in this application would reduce the number of AIS AtoN Stations needed to mark a wind farm.</w:t>
      </w:r>
    </w:p>
    <w:p w:rsidR="009C4606" w:rsidRPr="009C4606" w:rsidRDefault="009C4606" w:rsidP="009C4606">
      <w:pPr>
        <w:autoSpaceDE w:val="0"/>
        <w:autoSpaceDN w:val="0"/>
        <w:adjustRightInd w:val="0"/>
        <w:spacing w:after="120"/>
        <w:rPr>
          <w:rFonts w:ascii="ArialMT" w:hAnsi="ArialMT" w:cs="ArialMT"/>
        </w:rPr>
      </w:pPr>
      <w:r w:rsidRPr="009C4606">
        <w:rPr>
          <w:rFonts w:ascii="ArialMT" w:hAnsi="ArialMT" w:cs="ArialMT"/>
        </w:rPr>
        <w:lastRenderedPageBreak/>
        <w:t>AIS may be used to mark only the most significant individual wind turbines of a wind farm, e.g. those wind turbines at a corner position, or at the change of direction of a line of wind turbines by utilising Message 21.</w:t>
      </w:r>
    </w:p>
    <w:p w:rsidR="009C4606" w:rsidRPr="009C4606" w:rsidRDefault="009C4606" w:rsidP="009C4606">
      <w:pPr>
        <w:autoSpaceDE w:val="0"/>
        <w:autoSpaceDN w:val="0"/>
        <w:adjustRightInd w:val="0"/>
        <w:rPr>
          <w:rFonts w:ascii="ArialMT" w:hAnsi="ArialMT" w:cs="ArialMT"/>
        </w:rPr>
      </w:pPr>
      <w:r w:rsidRPr="009C4606">
        <w:rPr>
          <w:rFonts w:ascii="ArialMT" w:hAnsi="ArialMT" w:cs="ArialMT"/>
        </w:rPr>
        <w:t>An AIS AtoN may also broadcast an Application Specific Message, such as specified in IMO</w:t>
      </w:r>
    </w:p>
    <w:p w:rsidR="009C4606" w:rsidRDefault="009C4606" w:rsidP="009C4606">
      <w:pPr>
        <w:spacing w:after="120" w:line="276" w:lineRule="auto"/>
        <w:rPr>
          <w:ins w:id="60" w:author="Nick Ward" w:date="2014-06-03T17:15:00Z"/>
          <w:rFonts w:ascii="ArialMT" w:hAnsi="ArialMT" w:cs="ArialMT"/>
        </w:rPr>
      </w:pPr>
      <w:proofErr w:type="gramStart"/>
      <w:r w:rsidRPr="009C4606">
        <w:rPr>
          <w:rFonts w:ascii="ArialMT" w:hAnsi="ArialMT" w:cs="ArialMT"/>
        </w:rPr>
        <w:t>SN.1/Circ.289 to indicate the area in which wind turbines are located, during their construction.</w:t>
      </w:r>
      <w:proofErr w:type="gramEnd"/>
    </w:p>
    <w:p w:rsidR="007235F8" w:rsidRPr="009C4606" w:rsidRDefault="007235F8" w:rsidP="009C4606">
      <w:pPr>
        <w:spacing w:after="120" w:line="276" w:lineRule="auto"/>
        <w:rPr>
          <w:rFonts w:ascii="ArialMT" w:hAnsi="ArialMT" w:cs="ArialMT"/>
        </w:rPr>
      </w:pPr>
      <w:ins w:id="61" w:author="Nick Ward" w:date="2014-06-03T17:15:00Z">
        <w:r>
          <w:rPr>
            <w:rFonts w:ascii="ArialMT" w:hAnsi="ArialMT" w:cs="ArialMT"/>
          </w:rPr>
          <w:t xml:space="preserve">Note: AIS </w:t>
        </w:r>
        <w:proofErr w:type="spellStart"/>
        <w:r>
          <w:rPr>
            <w:rFonts w:ascii="ArialMT" w:hAnsi="ArialMT" w:cs="ArialMT"/>
          </w:rPr>
          <w:t>AtoNs</w:t>
        </w:r>
        <w:proofErr w:type="spellEnd"/>
        <w:r>
          <w:rPr>
            <w:rFonts w:ascii="ArialMT" w:hAnsi="ArialMT" w:cs="ArialMT"/>
          </w:rPr>
          <w:t xml:space="preserve"> </w:t>
        </w:r>
      </w:ins>
      <w:ins w:id="62" w:author="Nick Ward" w:date="2014-06-03T17:16:00Z">
        <w:r>
          <w:rPr>
            <w:rFonts w:ascii="ArialMT" w:hAnsi="ArialMT" w:cs="ArialMT"/>
          </w:rPr>
          <w:t xml:space="preserve">marking wind turbines </w:t>
        </w:r>
      </w:ins>
      <w:ins w:id="63" w:author="Nick Ward" w:date="2014-06-03T17:15:00Z">
        <w:r>
          <w:rPr>
            <w:rFonts w:ascii="ArialMT" w:hAnsi="ArialMT" w:cs="ArialMT"/>
          </w:rPr>
          <w:t>are referred</w:t>
        </w:r>
      </w:ins>
      <w:ins w:id="64" w:author="Nick Ward" w:date="2014-06-03T17:16:00Z">
        <w:r>
          <w:rPr>
            <w:rFonts w:ascii="ArialMT" w:hAnsi="ArialMT" w:cs="ArialMT"/>
          </w:rPr>
          <w:t xml:space="preserve"> to here as Virtual </w:t>
        </w:r>
        <w:proofErr w:type="spellStart"/>
        <w:r>
          <w:rPr>
            <w:rFonts w:ascii="ArialMT" w:hAnsi="ArialMT" w:cs="ArialMT"/>
          </w:rPr>
          <w:t>AtoNs</w:t>
        </w:r>
        <w:proofErr w:type="spellEnd"/>
        <w:r>
          <w:rPr>
            <w:rFonts w:ascii="ArialMT" w:hAnsi="ArialMT" w:cs="ArialMT"/>
          </w:rPr>
          <w:t xml:space="preserve"> because the turbine</w:t>
        </w:r>
      </w:ins>
      <w:ins w:id="65" w:author="Nick Ward" w:date="2014-06-03T17:17:00Z">
        <w:r>
          <w:rPr>
            <w:rFonts w:ascii="ArialMT" w:hAnsi="ArialMT" w:cs="ArialMT"/>
          </w:rPr>
          <w:t>s</w:t>
        </w:r>
      </w:ins>
      <w:ins w:id="66" w:author="Nick Ward" w:date="2014-06-03T17:16:00Z">
        <w:r>
          <w:rPr>
            <w:rFonts w:ascii="ArialMT" w:hAnsi="ArialMT" w:cs="ArialMT"/>
          </w:rPr>
          <w:t xml:space="preserve"> themselves are not </w:t>
        </w:r>
        <w:proofErr w:type="spellStart"/>
        <w:r>
          <w:rPr>
            <w:rFonts w:ascii="ArialMT" w:hAnsi="ArialMT" w:cs="ArialMT"/>
          </w:rPr>
          <w:t>AtoNs</w:t>
        </w:r>
        <w:proofErr w:type="spellEnd"/>
        <w:r>
          <w:rPr>
            <w:rFonts w:ascii="ArialMT" w:hAnsi="ArialMT" w:cs="ArialMT"/>
          </w:rPr>
          <w:t>.</w:t>
        </w:r>
      </w:ins>
    </w:p>
    <w:p w:rsidR="009C4606" w:rsidRPr="009C4606" w:rsidRDefault="009C4606" w:rsidP="009C4606">
      <w:pPr>
        <w:autoSpaceDE w:val="0"/>
        <w:autoSpaceDN w:val="0"/>
        <w:adjustRightInd w:val="0"/>
        <w:spacing w:after="120"/>
        <w:rPr>
          <w:rFonts w:ascii="Calibri" w:hAnsi="Calibri" w:cs="Times New Roman"/>
          <w:lang w:eastAsia="en-US"/>
        </w:rPr>
      </w:pPr>
    </w:p>
    <w:sectPr w:rsidR="009C4606" w:rsidRPr="009C4606" w:rsidSect="0082480E">
      <w:headerReference w:type="default" r:id="rId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41A7" w:rsidRDefault="001941A7" w:rsidP="00362CD9">
      <w:r>
        <w:separator/>
      </w:r>
    </w:p>
  </w:endnote>
  <w:endnote w:type="continuationSeparator" w:id="0">
    <w:p w:rsidR="001941A7" w:rsidRDefault="001941A7"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61002A87" w:usb1="80000000" w:usb2="00000008" w:usb3="00000000" w:csb0="000101FF" w:csb1="00000000"/>
  </w:font>
  <w:font w:name="Arial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41A7" w:rsidRDefault="001941A7" w:rsidP="00362CD9">
      <w:r>
        <w:separator/>
      </w:r>
    </w:p>
  </w:footnote>
  <w:footnote w:type="continuationSeparator" w:id="0">
    <w:p w:rsidR="001941A7" w:rsidRDefault="001941A7" w:rsidP="00362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6205" w:rsidRPr="00246205" w:rsidRDefault="00246205" w:rsidP="00246205">
    <w:pPr>
      <w:pStyle w:val="Header"/>
      <w:jc w:val="right"/>
      <w:rPr>
        <w:lang w:val="en-US"/>
      </w:rPr>
    </w:pPr>
    <w:proofErr w:type="gramStart"/>
    <w:r>
      <w:rPr>
        <w:lang w:val="en-US"/>
      </w:rPr>
      <w:t>e-NAV1</w:t>
    </w:r>
    <w:r w:rsidR="005305E3">
      <w:rPr>
        <w:lang w:val="en-US"/>
      </w:rPr>
      <w:t>5</w:t>
    </w:r>
    <w:r>
      <w:rPr>
        <w:lang w:val="en-US"/>
      </w:rPr>
      <w:t>-</w:t>
    </w:r>
    <w:r w:rsidR="00641D20">
      <w:rPr>
        <w:lang w:val="en-US"/>
      </w:rPr>
      <w:t>10.16</w:t>
    </w:r>
    <w:proofErr w:type="gram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AEFCAD28"/>
    <w:lvl w:ilvl="0" w:tplc="81E84170">
      <w:start w:val="1"/>
      <w:numFmt w:val="decimal"/>
      <w:pStyle w:val="Appendix"/>
      <w:lvlText w:val="APPENDIX %1"/>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2">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6">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7">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0">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2">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0"/>
  </w:num>
  <w:num w:numId="5">
    <w:abstractNumId w:val="14"/>
  </w:num>
  <w:num w:numId="6">
    <w:abstractNumId w:val="4"/>
  </w:num>
  <w:num w:numId="7">
    <w:abstractNumId w:val="22"/>
  </w:num>
  <w:num w:numId="8">
    <w:abstractNumId w:val="10"/>
  </w:num>
  <w:num w:numId="9">
    <w:abstractNumId w:val="8"/>
  </w:num>
  <w:num w:numId="10">
    <w:abstractNumId w:val="16"/>
  </w:num>
  <w:num w:numId="11">
    <w:abstractNumId w:val="15"/>
  </w:num>
  <w:num w:numId="12">
    <w:abstractNumId w:val="13"/>
  </w:num>
  <w:num w:numId="13">
    <w:abstractNumId w:val="21"/>
  </w:num>
  <w:num w:numId="14">
    <w:abstractNumId w:val="5"/>
  </w:num>
  <w:num w:numId="15">
    <w:abstractNumId w:val="23"/>
  </w:num>
  <w:num w:numId="16">
    <w:abstractNumId w:val="12"/>
  </w:num>
  <w:num w:numId="17">
    <w:abstractNumId w:val="6"/>
  </w:num>
  <w:num w:numId="18">
    <w:abstractNumId w:val="18"/>
  </w:num>
  <w:num w:numId="19">
    <w:abstractNumId w:val="12"/>
  </w:num>
  <w:num w:numId="20">
    <w:abstractNumId w:val="12"/>
  </w:num>
  <w:num w:numId="21">
    <w:abstractNumId w:val="12"/>
  </w:num>
  <w:num w:numId="22">
    <w:abstractNumId w:val="12"/>
  </w:num>
  <w:num w:numId="23">
    <w:abstractNumId w:val="19"/>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7"/>
  </w:num>
  <w:num w:numId="34">
    <w:abstractNumId w:val="17"/>
  </w:num>
  <w:num w:numId="35">
    <w:abstractNumId w:val="17"/>
  </w:num>
  <w:num w:numId="36">
    <w:abstractNumId w:val="11"/>
  </w:num>
  <w:num w:numId="37">
    <w:abstractNumId w:val="5"/>
  </w:num>
  <w:num w:numId="38">
    <w:abstractNumId w:val="13"/>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0"/>
  <w:displayBackgroundShape/>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282D"/>
    <w:rsid w:val="000005D3"/>
    <w:rsid w:val="00013F5D"/>
    <w:rsid w:val="0002282D"/>
    <w:rsid w:val="0004700E"/>
    <w:rsid w:val="00070C13"/>
    <w:rsid w:val="00084F33"/>
    <w:rsid w:val="000A77A7"/>
    <w:rsid w:val="000C1B3E"/>
    <w:rsid w:val="0016322E"/>
    <w:rsid w:val="00177F4D"/>
    <w:rsid w:val="00180DDA"/>
    <w:rsid w:val="00186920"/>
    <w:rsid w:val="001941A7"/>
    <w:rsid w:val="001B2A2D"/>
    <w:rsid w:val="001B6151"/>
    <w:rsid w:val="001B737D"/>
    <w:rsid w:val="001C44A3"/>
    <w:rsid w:val="001F528A"/>
    <w:rsid w:val="001F704E"/>
    <w:rsid w:val="002125B0"/>
    <w:rsid w:val="002275E9"/>
    <w:rsid w:val="00227D6E"/>
    <w:rsid w:val="00243228"/>
    <w:rsid w:val="00246205"/>
    <w:rsid w:val="00251483"/>
    <w:rsid w:val="00255CAA"/>
    <w:rsid w:val="00264305"/>
    <w:rsid w:val="002774EA"/>
    <w:rsid w:val="002A0346"/>
    <w:rsid w:val="002A4487"/>
    <w:rsid w:val="002D3E8B"/>
    <w:rsid w:val="002D4575"/>
    <w:rsid w:val="002D5C0C"/>
    <w:rsid w:val="002E6B74"/>
    <w:rsid w:val="002E7B13"/>
    <w:rsid w:val="00356CD0"/>
    <w:rsid w:val="00362CD9"/>
    <w:rsid w:val="003761CA"/>
    <w:rsid w:val="00380DAF"/>
    <w:rsid w:val="003B28F5"/>
    <w:rsid w:val="003B7B7D"/>
    <w:rsid w:val="003C7A2A"/>
    <w:rsid w:val="003D69D0"/>
    <w:rsid w:val="003F2918"/>
    <w:rsid w:val="003F430E"/>
    <w:rsid w:val="00404F27"/>
    <w:rsid w:val="00461C60"/>
    <w:rsid w:val="004661AD"/>
    <w:rsid w:val="004D1D85"/>
    <w:rsid w:val="004D3C3A"/>
    <w:rsid w:val="005107EB"/>
    <w:rsid w:val="00521345"/>
    <w:rsid w:val="00526DF0"/>
    <w:rsid w:val="005305E3"/>
    <w:rsid w:val="00545CC4"/>
    <w:rsid w:val="00551FFF"/>
    <w:rsid w:val="005607A2"/>
    <w:rsid w:val="0056147B"/>
    <w:rsid w:val="0057198B"/>
    <w:rsid w:val="005B00C3"/>
    <w:rsid w:val="005B32A3"/>
    <w:rsid w:val="005C566C"/>
    <w:rsid w:val="005C7971"/>
    <w:rsid w:val="005C7E69"/>
    <w:rsid w:val="005E262D"/>
    <w:rsid w:val="005F7E20"/>
    <w:rsid w:val="00636177"/>
    <w:rsid w:val="00641D20"/>
    <w:rsid w:val="006652C3"/>
    <w:rsid w:val="00691FD0"/>
    <w:rsid w:val="006B5662"/>
    <w:rsid w:val="006C5948"/>
    <w:rsid w:val="006F2A74"/>
    <w:rsid w:val="007118F5"/>
    <w:rsid w:val="00712AA4"/>
    <w:rsid w:val="00721AA1"/>
    <w:rsid w:val="007235F8"/>
    <w:rsid w:val="007501C2"/>
    <w:rsid w:val="007547F8"/>
    <w:rsid w:val="00765622"/>
    <w:rsid w:val="00770B6C"/>
    <w:rsid w:val="007726E6"/>
    <w:rsid w:val="00783FEA"/>
    <w:rsid w:val="007D5B74"/>
    <w:rsid w:val="0082480E"/>
    <w:rsid w:val="00850293"/>
    <w:rsid w:val="00851373"/>
    <w:rsid w:val="00851BA6"/>
    <w:rsid w:val="0085654D"/>
    <w:rsid w:val="00861160"/>
    <w:rsid w:val="008A4653"/>
    <w:rsid w:val="008A50CC"/>
    <w:rsid w:val="008B278F"/>
    <w:rsid w:val="008D1694"/>
    <w:rsid w:val="008D79CB"/>
    <w:rsid w:val="008F07BC"/>
    <w:rsid w:val="0092692B"/>
    <w:rsid w:val="00936BAA"/>
    <w:rsid w:val="00936EFB"/>
    <w:rsid w:val="00943E9C"/>
    <w:rsid w:val="00953F4D"/>
    <w:rsid w:val="00954EC0"/>
    <w:rsid w:val="00960BB8"/>
    <w:rsid w:val="00964F5C"/>
    <w:rsid w:val="009827AC"/>
    <w:rsid w:val="009831C0"/>
    <w:rsid w:val="00983F92"/>
    <w:rsid w:val="009A3FAF"/>
    <w:rsid w:val="009C4606"/>
    <w:rsid w:val="009E1138"/>
    <w:rsid w:val="00A0389B"/>
    <w:rsid w:val="00A446C9"/>
    <w:rsid w:val="00A635D6"/>
    <w:rsid w:val="00A8237C"/>
    <w:rsid w:val="00A8553A"/>
    <w:rsid w:val="00A93AED"/>
    <w:rsid w:val="00B03B82"/>
    <w:rsid w:val="00B20031"/>
    <w:rsid w:val="00B2092D"/>
    <w:rsid w:val="00B226F2"/>
    <w:rsid w:val="00B274DF"/>
    <w:rsid w:val="00B56BDF"/>
    <w:rsid w:val="00B85CD6"/>
    <w:rsid w:val="00B90A27"/>
    <w:rsid w:val="00B9554D"/>
    <w:rsid w:val="00BB2B9F"/>
    <w:rsid w:val="00BC377D"/>
    <w:rsid w:val="00BC67C1"/>
    <w:rsid w:val="00BD3878"/>
    <w:rsid w:val="00BD3CB8"/>
    <w:rsid w:val="00BD4E6F"/>
    <w:rsid w:val="00BF4DCE"/>
    <w:rsid w:val="00C05CE5"/>
    <w:rsid w:val="00C32DE2"/>
    <w:rsid w:val="00C6171E"/>
    <w:rsid w:val="00CA6F2C"/>
    <w:rsid w:val="00CF1871"/>
    <w:rsid w:val="00D1133E"/>
    <w:rsid w:val="00D17A34"/>
    <w:rsid w:val="00D26628"/>
    <w:rsid w:val="00D332B3"/>
    <w:rsid w:val="00D55207"/>
    <w:rsid w:val="00D92B45"/>
    <w:rsid w:val="00D95962"/>
    <w:rsid w:val="00DC389B"/>
    <w:rsid w:val="00DE2FEE"/>
    <w:rsid w:val="00E00BE9"/>
    <w:rsid w:val="00E22A11"/>
    <w:rsid w:val="00E55927"/>
    <w:rsid w:val="00E820CE"/>
    <w:rsid w:val="00E912A6"/>
    <w:rsid w:val="00EA4844"/>
    <w:rsid w:val="00EA4D9C"/>
    <w:rsid w:val="00EB75EE"/>
    <w:rsid w:val="00EE4C1D"/>
    <w:rsid w:val="00EF3685"/>
    <w:rsid w:val="00F159EB"/>
    <w:rsid w:val="00F25BF4"/>
    <w:rsid w:val="00F267DB"/>
    <w:rsid w:val="00F46F6F"/>
    <w:rsid w:val="00F60608"/>
    <w:rsid w:val="00F62217"/>
    <w:rsid w:val="00F77B4A"/>
    <w:rsid w:val="00F80372"/>
    <w:rsid w:val="00FB1477"/>
    <w:rsid w:val="00FB17A9"/>
    <w:rsid w:val="00FB6F75"/>
    <w:rsid w:val="00FC0EB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E00BE9"/>
    <w:rPr>
      <w:rFonts w:ascii="Arial" w:hAnsi="Arial" w:cs="Calibri"/>
      <w:b/>
      <w:sz w:val="22"/>
      <w:szCs w:val="22"/>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AppendixHeading1"/>
    <w:rsid w:val="000005D3"/>
    <w:pPr>
      <w:numPr>
        <w:numId w:val="41"/>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unhideWhenUsed/>
    <w:rsid w:val="007726E6"/>
    <w:rPr>
      <w:rFonts w:ascii="Tahoma" w:hAnsi="Tahoma" w:cs="Tahoma"/>
      <w:sz w:val="16"/>
      <w:szCs w:val="16"/>
    </w:rPr>
  </w:style>
  <w:style w:type="character" w:customStyle="1" w:styleId="BalloonTextChar">
    <w:name w:val="Balloon Text Char"/>
    <w:basedOn w:val="DefaultParagraphFont"/>
    <w:link w:val="BalloonText"/>
    <w:uiPriority w:val="99"/>
    <w:semiHidden/>
    <w:rsid w:val="007726E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E00BE9"/>
    <w:rPr>
      <w:rFonts w:ascii="Arial" w:hAnsi="Arial" w:cs="Calibri"/>
      <w:b/>
      <w:sz w:val="22"/>
      <w:szCs w:val="22"/>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AppendixHeading1"/>
    <w:rsid w:val="000005D3"/>
    <w:pPr>
      <w:numPr>
        <w:numId w:val="41"/>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unhideWhenUsed/>
    <w:rsid w:val="007726E6"/>
    <w:rPr>
      <w:rFonts w:ascii="Tahoma" w:hAnsi="Tahoma" w:cs="Tahoma"/>
      <w:sz w:val="16"/>
      <w:szCs w:val="16"/>
    </w:rPr>
  </w:style>
  <w:style w:type="character" w:customStyle="1" w:styleId="BalloonTextChar">
    <w:name w:val="Balloon Text Char"/>
    <w:basedOn w:val="DefaultParagraphFont"/>
    <w:link w:val="BalloonText"/>
    <w:uiPriority w:val="99"/>
    <w:semiHidden/>
    <w:rsid w:val="007726E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798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4</Pages>
  <Words>1150</Words>
  <Characters>6560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Trinity House</Company>
  <LinksUpToDate>false</LinksUpToDate>
  <CharactersWithSpaces>7695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Hadley (Home)</dc:creator>
  <cp:lastModifiedBy>Seamus Doyle</cp:lastModifiedBy>
  <cp:revision>5</cp:revision>
  <dcterms:created xsi:type="dcterms:W3CDTF">2014-05-20T16:19:00Z</dcterms:created>
  <dcterms:modified xsi:type="dcterms:W3CDTF">2014-09-23T15:02:00Z</dcterms:modified>
</cp:coreProperties>
</file>